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4CCCB" w14:textId="6A2234C5" w:rsidR="00337CFB" w:rsidRPr="000E6A88" w:rsidRDefault="003262EF" w:rsidP="009D04D3">
      <w:pPr>
        <w:pStyle w:val="Cabealho1"/>
        <w:spacing w:before="0" w:after="0"/>
        <w:rPr>
          <w:color w:val="92D050"/>
          <w:sz w:val="28"/>
          <w:lang w:val="es-ES"/>
          <w:rPrChange w:id="0" w:author="Ana Claro [OMIClear]" w:date="2023-10-25T15:10:00Z">
            <w:rPr>
              <w:color w:val="92D050"/>
              <w:sz w:val="28"/>
            </w:rPr>
          </w:rPrChange>
        </w:rPr>
      </w:pPr>
      <w:r w:rsidRPr="000E6A88">
        <w:rPr>
          <w:color w:val="92D050"/>
          <w:sz w:val="28"/>
          <w:lang w:val="es-ES"/>
          <w:rPrChange w:id="1" w:author="Ana Claro [OMIClear]" w:date="2023-10-25T15:10:00Z">
            <w:rPr>
              <w:color w:val="92D050"/>
              <w:sz w:val="28"/>
            </w:rPr>
          </w:rPrChange>
        </w:rPr>
        <w:t xml:space="preserve">Modelo </w:t>
      </w:r>
      <w:r w:rsidR="008D11D5" w:rsidRPr="000E6A88">
        <w:rPr>
          <w:color w:val="92D050"/>
          <w:sz w:val="28"/>
          <w:lang w:val="es-ES"/>
          <w:rPrChange w:id="2" w:author="Ana Claro [OMIClear]" w:date="2023-10-25T15:10:00Z">
            <w:rPr>
              <w:color w:val="92D050"/>
              <w:sz w:val="28"/>
            </w:rPr>
          </w:rPrChange>
        </w:rPr>
        <w:t>C26</w:t>
      </w:r>
    </w:p>
    <w:p w14:paraId="05E17D03" w14:textId="77777777" w:rsidR="00F6326C" w:rsidRPr="007F7D8D" w:rsidRDefault="006B186D" w:rsidP="004D61E4">
      <w:pPr>
        <w:pStyle w:val="Cabealho1"/>
        <w:spacing w:before="0" w:after="0" w:line="240" w:lineRule="auto"/>
        <w:rPr>
          <w:color w:val="7F7F7F"/>
          <w:sz w:val="24"/>
          <w:lang w:val="es-ES"/>
        </w:rPr>
      </w:pPr>
      <w:r w:rsidRPr="007F7D8D">
        <w:rPr>
          <w:color w:val="7F7F7F"/>
          <w:sz w:val="24"/>
          <w:lang w:val="es-ES"/>
        </w:rPr>
        <w:t>Gest</w:t>
      </w:r>
      <w:r w:rsidR="007F7D8D" w:rsidRPr="007F7D8D">
        <w:rPr>
          <w:color w:val="7F7F7F"/>
          <w:sz w:val="24"/>
          <w:lang w:val="es-ES"/>
        </w:rPr>
        <w:t>ión</w:t>
      </w:r>
      <w:r w:rsidRPr="007F7D8D">
        <w:rPr>
          <w:color w:val="7F7F7F"/>
          <w:sz w:val="24"/>
          <w:lang w:val="es-ES"/>
        </w:rPr>
        <w:t xml:space="preserve"> de </w:t>
      </w:r>
      <w:r w:rsidR="007C11F6" w:rsidRPr="007F7D8D">
        <w:rPr>
          <w:color w:val="7F7F7F"/>
          <w:sz w:val="24"/>
          <w:lang w:val="es-ES"/>
        </w:rPr>
        <w:t>C</w:t>
      </w:r>
      <w:r w:rsidR="007F7D8D" w:rsidRPr="007F7D8D">
        <w:rPr>
          <w:color w:val="7F7F7F"/>
          <w:sz w:val="24"/>
          <w:lang w:val="es-ES"/>
        </w:rPr>
        <w:t>ue</w:t>
      </w:r>
      <w:r w:rsidR="007C11F6" w:rsidRPr="007F7D8D">
        <w:rPr>
          <w:color w:val="7F7F7F"/>
          <w:sz w:val="24"/>
          <w:lang w:val="es-ES"/>
        </w:rPr>
        <w:t xml:space="preserve">ntas de </w:t>
      </w:r>
      <w:r w:rsidR="00EA02DE" w:rsidRPr="007F7D8D">
        <w:rPr>
          <w:color w:val="7F7F7F"/>
          <w:sz w:val="24"/>
          <w:lang w:val="es-ES"/>
        </w:rPr>
        <w:t>Liquida</w:t>
      </w:r>
      <w:r w:rsidR="007F7D8D" w:rsidRPr="007F7D8D">
        <w:rPr>
          <w:color w:val="7F7F7F"/>
          <w:sz w:val="24"/>
          <w:lang w:val="es-ES"/>
        </w:rPr>
        <w:t>ción</w:t>
      </w:r>
      <w:r w:rsidR="00EA02DE" w:rsidRPr="007F7D8D">
        <w:rPr>
          <w:color w:val="7F7F7F"/>
          <w:sz w:val="24"/>
          <w:lang w:val="es-ES"/>
        </w:rPr>
        <w:t xml:space="preserve"> Física</w:t>
      </w:r>
    </w:p>
    <w:tbl>
      <w:tblPr>
        <w:tblpPr w:leftFromText="141" w:rightFromText="141" w:vertAnchor="text" w:horzAnchor="margin" w:tblpXSpec="right" w:tblpY="7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6B186D" w:rsidRPr="00B700DA" w14:paraId="23D467A3" w14:textId="77777777" w:rsidTr="00563B38">
        <w:trPr>
          <w:trHeight w:val="264"/>
        </w:trPr>
        <w:tc>
          <w:tcPr>
            <w:tcW w:w="2269" w:type="dxa"/>
            <w:vAlign w:val="center"/>
          </w:tcPr>
          <w:p w14:paraId="368599E8" w14:textId="77777777" w:rsidR="006B186D" w:rsidRPr="00C32B5D" w:rsidRDefault="006B186D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14:paraId="3E6E2D80" w14:textId="77777777"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653A74">
              <w:rPr>
                <w:rFonts w:ascii="Arial" w:hAnsi="Arial" w:cs="Arial"/>
                <w:sz w:val="22"/>
                <w:lang w:val="en-GB"/>
              </w:rPr>
            </w:r>
            <w:r w:rsidR="00653A7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6B186D" w:rsidRPr="00B700DA" w14:paraId="591E6B55" w14:textId="77777777" w:rsidTr="00563B38">
        <w:trPr>
          <w:trHeight w:val="347"/>
        </w:trPr>
        <w:tc>
          <w:tcPr>
            <w:tcW w:w="2269" w:type="dxa"/>
            <w:vAlign w:val="center"/>
          </w:tcPr>
          <w:p w14:paraId="26988D6A" w14:textId="77777777" w:rsidR="006B186D" w:rsidRPr="00C32B5D" w:rsidRDefault="006B186D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  <w:proofErr w:type="spellEnd"/>
          </w:p>
        </w:tc>
        <w:tc>
          <w:tcPr>
            <w:tcW w:w="425" w:type="dxa"/>
            <w:vAlign w:val="center"/>
          </w:tcPr>
          <w:p w14:paraId="4575F400" w14:textId="77777777"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653A74">
              <w:rPr>
                <w:rFonts w:ascii="Arial" w:hAnsi="Arial" w:cs="Arial"/>
                <w:sz w:val="22"/>
                <w:lang w:val="en-GB"/>
              </w:rPr>
            </w:r>
            <w:r w:rsidR="00653A7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C6972" w:rsidRPr="00B700DA" w14:paraId="03A946DF" w14:textId="77777777" w:rsidTr="00AC6972">
        <w:trPr>
          <w:trHeight w:val="237"/>
        </w:trPr>
        <w:tc>
          <w:tcPr>
            <w:tcW w:w="2269" w:type="dxa"/>
            <w:vAlign w:val="center"/>
          </w:tcPr>
          <w:p w14:paraId="7F0872B8" w14:textId="77777777" w:rsidR="00AC6972" w:rsidRPr="00C32B5D" w:rsidRDefault="00AC6972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proofErr w:type="spellStart"/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Modifica</w:t>
            </w:r>
            <w:r w:rsidR="007F7D8D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  <w:proofErr w:type="spellEnd"/>
          </w:p>
        </w:tc>
        <w:tc>
          <w:tcPr>
            <w:tcW w:w="425" w:type="dxa"/>
            <w:vAlign w:val="center"/>
          </w:tcPr>
          <w:p w14:paraId="0225EAB1" w14:textId="77777777" w:rsidR="00AC6972" w:rsidRPr="00563B38" w:rsidRDefault="00AC6972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653A74">
              <w:rPr>
                <w:rFonts w:ascii="Arial" w:hAnsi="Arial" w:cs="Arial"/>
                <w:sz w:val="22"/>
                <w:lang w:val="en-GB"/>
              </w:rPr>
            </w:r>
            <w:r w:rsidR="00653A74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14:paraId="10107FD5" w14:textId="77777777" w:rsidR="0033368C" w:rsidRDefault="0033368C" w:rsidP="0033368C">
      <w:pPr>
        <w:ind w:left="540" w:right="-180" w:hanging="540"/>
        <w:jc w:val="center"/>
        <w:rPr>
          <w:rFonts w:ascii="Arial Black" w:hAnsi="Arial Black"/>
          <w:b/>
        </w:rPr>
      </w:pPr>
    </w:p>
    <w:p w14:paraId="6404B5EE" w14:textId="77777777"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23C458D2" w14:textId="77777777"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3E903AEB" w14:textId="77777777"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3E311FEA" w14:textId="77777777" w:rsidR="003262EF" w:rsidRPr="007F7D8D" w:rsidRDefault="003262EF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7F7D8D">
        <w:rPr>
          <w:rFonts w:ascii="Arial" w:hAnsi="Arial" w:cs="Arial"/>
          <w:b/>
          <w:bCs/>
          <w:sz w:val="20"/>
          <w:szCs w:val="22"/>
          <w:lang w:val="es-ES"/>
        </w:rPr>
        <w:t>Identifica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ción del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Agente de Liquidación</w:t>
      </w:r>
      <w:r w:rsidR="00EA02DE"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Física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3262EF" w:rsidRPr="006926CB" w14:paraId="7C243147" w14:textId="77777777" w:rsidTr="00EA02DE">
        <w:trPr>
          <w:trHeight w:val="493"/>
        </w:trPr>
        <w:tc>
          <w:tcPr>
            <w:tcW w:w="10130" w:type="dxa"/>
            <w:tcBorders>
              <w:bottom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</w:tblGrid>
            <w:tr w:rsidR="0060093B" w:rsidRPr="0060093B" w14:paraId="7EC4D996" w14:textId="77777777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14:paraId="7DA225FA" w14:textId="77777777" w:rsidR="0060093B" w:rsidRPr="007F7D8D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5097DD15" w14:textId="77777777" w:rsidR="0060093B" w:rsidRPr="007F7D8D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6D0952CE" w14:textId="77777777" w:rsidR="0060093B" w:rsidRPr="007F7D8D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9BAA36C" w14:textId="77777777" w:rsidR="0060093B" w:rsidRPr="007F7D8D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60DC3D2F" w14:textId="65589887" w:rsidR="003262EF" w:rsidRPr="006926CB" w:rsidRDefault="007F7D8D" w:rsidP="007F7D8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Entidad</w:t>
            </w:r>
            <w:proofErr w:type="spellEnd"/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12B5" w:rsidRPr="006926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D61E4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ins w:id="3" w:author="Ana Claro [OMIClear]" w:date="2023-10-25T16:00:00Z">
              <w:r w:rsidR="00C82CC8">
                <w:rPr>
                  <w:rFonts w:ascii="Arial" w:hAnsi="Arial" w:cs="Arial"/>
                  <w:sz w:val="20"/>
                  <w:szCs w:val="20"/>
                </w:rPr>
                <w:t xml:space="preserve">            </w:t>
              </w:r>
            </w:ins>
            <w:r w:rsidR="003262EF" w:rsidRPr="006926CB">
              <w:rPr>
                <w:rFonts w:ascii="Arial" w:hAnsi="Arial" w:cs="Arial"/>
                <w:sz w:val="20"/>
                <w:szCs w:val="20"/>
              </w:rPr>
              <w:t>Código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Sistema: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02DE" w:rsidRPr="006926CB" w14:paraId="31D27825" w14:textId="77777777" w:rsidTr="000A331C">
        <w:trPr>
          <w:trHeight w:val="87"/>
        </w:trPr>
        <w:tc>
          <w:tcPr>
            <w:tcW w:w="10130" w:type="dxa"/>
            <w:tcBorders>
              <w:top w:val="nil"/>
            </w:tcBorders>
            <w:shd w:val="clear" w:color="auto" w:fill="auto"/>
            <w:vAlign w:val="center"/>
          </w:tcPr>
          <w:p w14:paraId="13835EA4" w14:textId="77777777" w:rsidR="00EA02DE" w:rsidRPr="006926CB" w:rsidRDefault="00EA02DE" w:rsidP="000A331C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14:paraId="7257F09D" w14:textId="77777777" w:rsidR="000A331C" w:rsidRDefault="000A331C" w:rsidP="00072304">
      <w:pPr>
        <w:ind w:left="540" w:right="-180" w:hanging="540"/>
        <w:rPr>
          <w:rFonts w:ascii="Arial" w:hAnsi="Arial"/>
          <w:b/>
          <w:bCs/>
        </w:rPr>
      </w:pPr>
    </w:p>
    <w:p w14:paraId="32B6BAAF" w14:textId="77777777" w:rsidR="00EA02DE" w:rsidRPr="007F7D8D" w:rsidRDefault="00EA02DE" w:rsidP="00EA02DE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7F7D8D">
        <w:rPr>
          <w:rFonts w:ascii="Arial" w:hAnsi="Arial" w:cs="Arial"/>
          <w:b/>
          <w:bCs/>
          <w:sz w:val="20"/>
          <w:szCs w:val="22"/>
          <w:lang w:val="es-ES"/>
        </w:rPr>
        <w:t>Servi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cio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en que actú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a como </w:t>
      </w:r>
      <w:r w:rsidR="007F7D8D" w:rsidRPr="007F7D8D">
        <w:rPr>
          <w:rFonts w:ascii="Arial" w:hAnsi="Arial" w:cs="Arial"/>
          <w:b/>
          <w:bCs/>
          <w:sz w:val="20"/>
          <w:szCs w:val="22"/>
          <w:lang w:val="es-ES"/>
        </w:rPr>
        <w:t>Agente de Liquidación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Física </w:t>
      </w:r>
      <w:r w:rsidR="007F7D8D">
        <w:rPr>
          <w:rFonts w:ascii="Arial" w:hAnsi="Arial" w:cs="Arial"/>
          <w:b/>
          <w:bCs/>
          <w:sz w:val="20"/>
          <w:szCs w:val="22"/>
          <w:lang w:val="es-ES"/>
        </w:rPr>
        <w:t>en</w:t>
      </w:r>
      <w:r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OMIClear</w:t>
      </w:r>
      <w:r w:rsidR="00156445" w:rsidRPr="007F7D8D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490367" w:rsidRPr="007F7D8D">
        <w:rPr>
          <w:rFonts w:ascii="Arial" w:hAnsi="Arial" w:cs="Arial"/>
          <w:b/>
          <w:bCs/>
          <w:sz w:val="20"/>
          <w:szCs w:val="22"/>
          <w:vertAlign w:val="superscript"/>
          <w:lang w:val="es-ES"/>
        </w:rPr>
        <w:t>(1)</w:t>
      </w:r>
    </w:p>
    <w:tbl>
      <w:tblPr>
        <w:tblW w:w="10064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  <w:tblPrChange w:id="4" w:author="Ana Claro [OMIClear]" w:date="2023-10-25T15:12:00Z">
          <w:tblPr>
            <w:tblW w:w="10064" w:type="dxa"/>
            <w:tblInd w:w="534" w:type="dxa"/>
            <w:tbl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  <w:insideH w:val="dotted" w:sz="4" w:space="0" w:color="auto"/>
              <w:insideV w:val="dotted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9639"/>
        <w:gridCol w:w="425"/>
        <w:tblGridChange w:id="5">
          <w:tblGrid>
            <w:gridCol w:w="9072"/>
            <w:gridCol w:w="992"/>
          </w:tblGrid>
        </w:tblGridChange>
      </w:tblGrid>
      <w:tr w:rsidR="003F75AD" w:rsidRPr="00D24AD7" w14:paraId="7C2A4B02" w14:textId="77777777" w:rsidTr="000E6A88">
        <w:tc>
          <w:tcPr>
            <w:tcW w:w="9639" w:type="dxa"/>
            <w:tcBorders>
              <w:right w:val="nil"/>
            </w:tcBorders>
            <w:shd w:val="clear" w:color="auto" w:fill="auto"/>
            <w:tcPrChange w:id="6" w:author="Ana Claro [OMIClear]" w:date="2023-10-25T15:12:00Z">
              <w:tcPr>
                <w:tcW w:w="9072" w:type="dxa"/>
                <w:tcBorders>
                  <w:right w:val="nil"/>
                </w:tcBorders>
                <w:shd w:val="clear" w:color="auto" w:fill="auto"/>
              </w:tcPr>
            </w:tcPrChange>
          </w:tcPr>
          <w:p w14:paraId="2724AAF6" w14:textId="1019702C" w:rsidR="003F75AD" w:rsidRPr="00F23AC7" w:rsidRDefault="003F75AD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</w:rPr>
            </w:pPr>
            <w:del w:id="7" w:author="Ana Claro [OMIClear]" w:date="2023-10-25T15:12:00Z">
              <w:r w:rsidRPr="00F23AC7" w:rsidDel="000E6A88">
                <w:rPr>
                  <w:rFonts w:ascii="Arial" w:hAnsi="Arial" w:cs="Arial"/>
                  <w:bCs/>
                  <w:sz w:val="20"/>
                  <w:szCs w:val="22"/>
                </w:rPr>
                <w:delText>Servi</w:delText>
              </w:r>
              <w:r w:rsidR="007F7D8D" w:rsidDel="000E6A88">
                <w:rPr>
                  <w:rFonts w:ascii="Arial" w:hAnsi="Arial" w:cs="Arial"/>
                  <w:bCs/>
                  <w:sz w:val="20"/>
                  <w:szCs w:val="22"/>
                </w:rPr>
                <w:delText>cio</w:delText>
              </w:r>
              <w:r w:rsidRPr="00F23AC7" w:rsidDel="000E6A88">
                <w:rPr>
                  <w:rFonts w:ascii="Arial" w:hAnsi="Arial" w:cs="Arial"/>
                  <w:bCs/>
                  <w:sz w:val="20"/>
                  <w:szCs w:val="22"/>
                </w:rPr>
                <w:delText xml:space="preserve"> sobre </w:delText>
              </w:r>
            </w:del>
            <w:r w:rsidRPr="00F23AC7">
              <w:rPr>
                <w:rFonts w:ascii="Arial" w:hAnsi="Arial" w:cs="Arial"/>
                <w:bCs/>
                <w:sz w:val="20"/>
                <w:szCs w:val="22"/>
              </w:rPr>
              <w:t xml:space="preserve">Contratos de Derivados de </w:t>
            </w:r>
            <w:proofErr w:type="spellStart"/>
            <w:r w:rsidRPr="00F23AC7">
              <w:rPr>
                <w:rFonts w:ascii="Arial" w:hAnsi="Arial" w:cs="Arial"/>
                <w:bCs/>
                <w:sz w:val="20"/>
                <w:szCs w:val="22"/>
              </w:rPr>
              <w:t>Electricidad</w:t>
            </w:r>
            <w:proofErr w:type="spellEnd"/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PrChange w:id="8" w:author="Ana Claro [OMIClear]" w:date="2023-10-25T15:12:00Z">
              <w:tcPr>
                <w:tcW w:w="992" w:type="dxa"/>
                <w:tcBorders>
                  <w:left w:val="nil"/>
                </w:tcBorders>
                <w:shd w:val="clear" w:color="auto" w:fill="auto"/>
              </w:tcPr>
            </w:tcPrChange>
          </w:tcPr>
          <w:p w14:paraId="44BF5B9C" w14:textId="77777777"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653A74">
              <w:rPr>
                <w:rFonts w:ascii="Arial" w:hAnsi="Arial" w:cs="Arial"/>
                <w:lang w:val="en-GB"/>
              </w:rPr>
            </w:r>
            <w:r w:rsidR="00653A74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F75AD" w:rsidRPr="00D24AD7" w14:paraId="49640708" w14:textId="77777777" w:rsidTr="000E6A88">
        <w:tc>
          <w:tcPr>
            <w:tcW w:w="9639" w:type="dxa"/>
            <w:tcBorders>
              <w:right w:val="nil"/>
            </w:tcBorders>
            <w:shd w:val="clear" w:color="auto" w:fill="auto"/>
            <w:tcPrChange w:id="9" w:author="Ana Claro [OMIClear]" w:date="2023-10-25T15:12:00Z">
              <w:tcPr>
                <w:tcW w:w="9072" w:type="dxa"/>
                <w:tcBorders>
                  <w:right w:val="nil"/>
                </w:tcBorders>
                <w:shd w:val="clear" w:color="auto" w:fill="auto"/>
              </w:tcPr>
            </w:tcPrChange>
          </w:tcPr>
          <w:p w14:paraId="7D8C75AC" w14:textId="7BAF0C81" w:rsidR="003F75AD" w:rsidRPr="000E6A88" w:rsidRDefault="007F7D8D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  <w:lang w:val="es-ES"/>
                <w:rPrChange w:id="10" w:author="Ana Claro [OMIClear]" w:date="2023-10-25T15:12:00Z">
                  <w:rPr>
                    <w:rFonts w:ascii="Arial" w:hAnsi="Arial" w:cs="Arial"/>
                    <w:bCs/>
                    <w:i/>
                    <w:sz w:val="20"/>
                    <w:szCs w:val="22"/>
                  </w:rPr>
                </w:rPrChange>
              </w:rPr>
            </w:pPr>
            <w:del w:id="11" w:author="Ana Claro [OMIClear]" w:date="2023-10-25T15:12:00Z">
              <w:r w:rsidRPr="000E6A88" w:rsidDel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12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delText xml:space="preserve">Servicio </w:delText>
              </w:r>
              <w:r w:rsidR="003F75AD" w:rsidRPr="000E6A88" w:rsidDel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13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delText xml:space="preserve">sobre </w:delText>
              </w:r>
            </w:del>
            <w:r w:rsidR="003F75AD" w:rsidRPr="000E6A88">
              <w:rPr>
                <w:rFonts w:ascii="Arial" w:hAnsi="Arial" w:cs="Arial"/>
                <w:bCs/>
                <w:sz w:val="20"/>
                <w:szCs w:val="22"/>
                <w:lang w:val="es-ES"/>
                <w:rPrChange w:id="14" w:author="Ana Claro [OMIClear]" w:date="2023-10-25T15:12:00Z">
                  <w:rPr>
                    <w:rFonts w:ascii="Arial" w:hAnsi="Arial" w:cs="Arial"/>
                    <w:bCs/>
                    <w:sz w:val="20"/>
                    <w:szCs w:val="22"/>
                  </w:rPr>
                </w:rPrChange>
              </w:rPr>
              <w:t>Contratos de Derivados de G</w:t>
            </w:r>
            <w:r w:rsidRPr="000E6A88">
              <w:rPr>
                <w:rFonts w:ascii="Arial" w:hAnsi="Arial" w:cs="Arial"/>
                <w:bCs/>
                <w:sz w:val="20"/>
                <w:szCs w:val="22"/>
                <w:lang w:val="es-ES"/>
                <w:rPrChange w:id="15" w:author="Ana Claro [OMIClear]" w:date="2023-10-25T15:12:00Z">
                  <w:rPr>
                    <w:rFonts w:ascii="Arial" w:hAnsi="Arial" w:cs="Arial"/>
                    <w:bCs/>
                    <w:sz w:val="20"/>
                    <w:szCs w:val="22"/>
                  </w:rPr>
                </w:rPrChange>
              </w:rPr>
              <w:t>a</w:t>
            </w:r>
            <w:r w:rsidR="003F75AD" w:rsidRPr="000E6A88">
              <w:rPr>
                <w:rFonts w:ascii="Arial" w:hAnsi="Arial" w:cs="Arial"/>
                <w:bCs/>
                <w:sz w:val="20"/>
                <w:szCs w:val="22"/>
                <w:lang w:val="es-ES"/>
                <w:rPrChange w:id="16" w:author="Ana Claro [OMIClear]" w:date="2023-10-25T15:12:00Z">
                  <w:rPr>
                    <w:rFonts w:ascii="Arial" w:hAnsi="Arial" w:cs="Arial"/>
                    <w:bCs/>
                    <w:sz w:val="20"/>
                    <w:szCs w:val="22"/>
                  </w:rPr>
                </w:rPrChange>
              </w:rPr>
              <w:t>s Natural</w:t>
            </w:r>
            <w:ins w:id="17" w:author="Ana Claro [OMIClear]" w:date="2023-10-25T15:10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18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 xml:space="preserve"> </w:t>
              </w:r>
            </w:ins>
            <w:ins w:id="19" w:author="Ana Claro [OMIClear]" w:date="2023-10-25T15:12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20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>–</w:t>
              </w:r>
            </w:ins>
            <w:ins w:id="21" w:author="Ana Claro [OMIClear]" w:date="2023-10-25T15:11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22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 xml:space="preserve"> </w:t>
              </w:r>
            </w:ins>
            <w:ins w:id="23" w:author="Ana Claro [OMIClear]" w:date="2023-10-25T15:12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24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 xml:space="preserve">Punto Virtual de Balance Español </w:t>
              </w:r>
              <w:r w:rsidR="000E6A88"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(</w:t>
              </w:r>
            </w:ins>
            <w:ins w:id="25" w:author="Ana Claro [OMIClear]" w:date="2023-10-25T15:11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26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>PVB</w:t>
              </w:r>
            </w:ins>
            <w:ins w:id="27" w:author="Ana Claro [OMIClear]" w:date="2023-10-25T15:12:00Z">
              <w:r w:rsidR="000E6A88"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28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>-ES</w:t>
              </w:r>
              <w:r w:rsidR="000E6A88"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)</w:t>
              </w:r>
            </w:ins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PrChange w:id="29" w:author="Ana Claro [OMIClear]" w:date="2023-10-25T15:12:00Z">
              <w:tcPr>
                <w:tcW w:w="992" w:type="dxa"/>
                <w:tcBorders>
                  <w:left w:val="nil"/>
                </w:tcBorders>
                <w:shd w:val="clear" w:color="auto" w:fill="auto"/>
              </w:tcPr>
            </w:tcPrChange>
          </w:tcPr>
          <w:p w14:paraId="108B41B2" w14:textId="77777777"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653A74">
              <w:rPr>
                <w:rFonts w:ascii="Arial" w:hAnsi="Arial" w:cs="Arial"/>
                <w:lang w:val="en-GB"/>
              </w:rPr>
            </w:r>
            <w:r w:rsidR="00653A74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0E6A88" w:rsidRPr="00D24AD7" w14:paraId="4B9D7F9E" w14:textId="77777777" w:rsidTr="000E6A88">
        <w:trPr>
          <w:ins w:id="30" w:author="Ana Claro [OMIClear]" w:date="2023-10-25T15:11:00Z"/>
        </w:trPr>
        <w:tc>
          <w:tcPr>
            <w:tcW w:w="9639" w:type="dxa"/>
            <w:tcBorders>
              <w:right w:val="nil"/>
            </w:tcBorders>
            <w:shd w:val="clear" w:color="auto" w:fill="auto"/>
            <w:tcPrChange w:id="31" w:author="Ana Claro [OMIClear]" w:date="2023-10-25T15:12:00Z">
              <w:tcPr>
                <w:tcW w:w="9072" w:type="dxa"/>
                <w:tcBorders>
                  <w:right w:val="nil"/>
                </w:tcBorders>
                <w:shd w:val="clear" w:color="auto" w:fill="auto"/>
              </w:tcPr>
            </w:tcPrChange>
          </w:tcPr>
          <w:p w14:paraId="4662B965" w14:textId="05587619" w:rsidR="000E6A88" w:rsidRPr="000E6A88" w:rsidRDefault="000E6A88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ins w:id="32" w:author="Ana Claro [OMIClear]" w:date="2023-10-25T15:11:00Z"/>
                <w:rFonts w:ascii="Arial" w:hAnsi="Arial" w:cs="Arial"/>
                <w:bCs/>
                <w:sz w:val="20"/>
                <w:szCs w:val="22"/>
                <w:lang w:val="es-ES"/>
                <w:rPrChange w:id="33" w:author="Ana Claro [OMIClear]" w:date="2023-10-25T15:12:00Z">
                  <w:rPr>
                    <w:ins w:id="34" w:author="Ana Claro [OMIClear]" w:date="2023-10-25T15:11:00Z"/>
                    <w:rFonts w:ascii="Arial" w:hAnsi="Arial" w:cs="Arial"/>
                    <w:bCs/>
                    <w:sz w:val="20"/>
                    <w:szCs w:val="22"/>
                  </w:rPr>
                </w:rPrChange>
              </w:rPr>
            </w:pPr>
            <w:ins w:id="35" w:author="Ana Claro [OMIClear]" w:date="2023-10-25T15:11:00Z">
              <w:r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36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 xml:space="preserve">Contratos de Derivados de Gas Natural </w:t>
              </w:r>
            </w:ins>
            <w:ins w:id="37" w:author="Ana Claro [OMIClear]" w:date="2023-10-25T15:12:00Z">
              <w:r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38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>–</w:t>
              </w:r>
            </w:ins>
            <w:ins w:id="39" w:author="Ana Claro [OMIClear]" w:date="2023-10-25T15:11:00Z">
              <w:r w:rsidRPr="000E6A88">
                <w:rPr>
                  <w:rFonts w:ascii="Arial" w:hAnsi="Arial" w:cs="Arial"/>
                  <w:bCs/>
                  <w:sz w:val="20"/>
                  <w:szCs w:val="22"/>
                  <w:lang w:val="es-ES"/>
                  <w:rPrChange w:id="40" w:author="Ana Claro [OMIClear]" w:date="2023-10-25T15:12:00Z">
                    <w:rPr>
                      <w:rFonts w:ascii="Arial" w:hAnsi="Arial" w:cs="Arial"/>
                      <w:bCs/>
                      <w:sz w:val="20"/>
                      <w:szCs w:val="22"/>
                    </w:rPr>
                  </w:rPrChange>
                </w:rPr>
                <w:t xml:space="preserve"> </w:t>
              </w:r>
            </w:ins>
            <w:ins w:id="41" w:author="Ana Claro [OMIClear]" w:date="2023-10-25T15:12:00Z">
              <w:r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Tanque</w:t>
              </w:r>
              <w:r w:rsidRPr="00F5581A"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 xml:space="preserve"> Virtual de Balance Español </w:t>
              </w:r>
              <w:r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(</w:t>
              </w:r>
              <w:r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T</w:t>
              </w:r>
              <w:r w:rsidRPr="00F5581A"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VB-ES</w:t>
              </w:r>
              <w:r>
                <w:rPr>
                  <w:rFonts w:ascii="Arial" w:hAnsi="Arial" w:cs="Arial"/>
                  <w:bCs/>
                  <w:sz w:val="20"/>
                  <w:szCs w:val="22"/>
                  <w:lang w:val="es-ES"/>
                </w:rPr>
                <w:t>)</w:t>
              </w:r>
            </w:ins>
          </w:p>
        </w:tc>
        <w:tc>
          <w:tcPr>
            <w:tcW w:w="425" w:type="dxa"/>
            <w:tcBorders>
              <w:left w:val="nil"/>
            </w:tcBorders>
            <w:shd w:val="clear" w:color="auto" w:fill="auto"/>
            <w:tcPrChange w:id="42" w:author="Ana Claro [OMIClear]" w:date="2023-10-25T15:12:00Z">
              <w:tcPr>
                <w:tcW w:w="992" w:type="dxa"/>
                <w:tcBorders>
                  <w:left w:val="nil"/>
                </w:tcBorders>
                <w:shd w:val="clear" w:color="auto" w:fill="auto"/>
              </w:tcPr>
            </w:tcPrChange>
          </w:tcPr>
          <w:p w14:paraId="546F4456" w14:textId="1268DEFF" w:rsidR="000E6A88" w:rsidRPr="00D24AD7" w:rsidRDefault="000E6A88" w:rsidP="000A331C">
            <w:pPr>
              <w:spacing w:before="60"/>
              <w:ind w:left="-108" w:right="-181"/>
              <w:rPr>
                <w:ins w:id="43" w:author="Ana Claro [OMIClear]" w:date="2023-10-25T15:11:00Z"/>
                <w:rFonts w:ascii="Arial" w:hAnsi="Arial" w:cs="Arial"/>
                <w:lang w:val="en-GB"/>
              </w:rPr>
            </w:pPr>
            <w:ins w:id="44" w:author="Ana Claro [OMIClear]" w:date="2023-10-25T15:11:00Z">
              <w:r w:rsidRPr="00D24AD7">
                <w:rPr>
                  <w:rFonts w:ascii="Arial" w:hAnsi="Arial" w:cs="Arial"/>
                  <w:lang w:val="en-GB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D24AD7">
                <w:rPr>
                  <w:rFonts w:ascii="Arial" w:hAnsi="Arial" w:cs="Arial"/>
                </w:rPr>
                <w:instrText xml:space="preserve"> FORMCHECKBOX </w:instrText>
              </w:r>
              <w:r>
                <w:rPr>
                  <w:rFonts w:ascii="Arial" w:hAnsi="Arial" w:cs="Arial"/>
                  <w:lang w:val="en-GB"/>
                </w:rPr>
              </w:r>
              <w:r>
                <w:rPr>
                  <w:rFonts w:ascii="Arial" w:hAnsi="Arial" w:cs="Arial"/>
                  <w:lang w:val="en-GB"/>
                </w:rPr>
                <w:fldChar w:fldCharType="separate"/>
              </w:r>
              <w:r w:rsidRPr="00D24AD7">
                <w:rPr>
                  <w:rFonts w:ascii="Arial" w:hAnsi="Arial" w:cs="Arial"/>
                  <w:lang w:val="en-GB"/>
                </w:rPr>
                <w:fldChar w:fldCharType="end"/>
              </w:r>
            </w:ins>
          </w:p>
        </w:tc>
      </w:tr>
    </w:tbl>
    <w:p w14:paraId="1D6E8EAE" w14:textId="77777777" w:rsidR="000A331C" w:rsidRPr="007F7D8D" w:rsidRDefault="00EA02DE" w:rsidP="00F63CDD">
      <w:pPr>
        <w:numPr>
          <w:ilvl w:val="0"/>
          <w:numId w:val="16"/>
        </w:numPr>
        <w:spacing w:before="120"/>
        <w:ind w:left="425" w:right="-181" w:firstLine="1"/>
        <w:rPr>
          <w:rFonts w:ascii="Arial" w:hAnsi="Arial" w:cs="Arial"/>
          <w:bCs/>
          <w:i/>
          <w:sz w:val="16"/>
          <w:szCs w:val="22"/>
          <w:lang w:val="es-ES"/>
        </w:rPr>
      </w:pP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Seleccionar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el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 Servi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cio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 d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e OMIClear para lo c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ual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se 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 xml:space="preserve">pretende abrir 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l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>a C</w:t>
      </w:r>
      <w:r w:rsidR="007F7D8D" w:rsidRPr="007F7D8D">
        <w:rPr>
          <w:rFonts w:ascii="Arial" w:hAnsi="Arial" w:cs="Arial"/>
          <w:bCs/>
          <w:i/>
          <w:sz w:val="16"/>
          <w:szCs w:val="22"/>
          <w:lang w:val="es-ES"/>
        </w:rPr>
        <w:t>ue</w:t>
      </w:r>
      <w:r w:rsidRPr="007F7D8D">
        <w:rPr>
          <w:rFonts w:ascii="Arial" w:hAnsi="Arial" w:cs="Arial"/>
          <w:bCs/>
          <w:i/>
          <w:sz w:val="16"/>
          <w:szCs w:val="22"/>
          <w:lang w:val="es-ES"/>
        </w:rPr>
        <w:t>nta de Liquida</w:t>
      </w:r>
      <w:r w:rsidR="007F7D8D">
        <w:rPr>
          <w:rFonts w:ascii="Arial" w:hAnsi="Arial" w:cs="Arial"/>
          <w:bCs/>
          <w:i/>
          <w:sz w:val="16"/>
          <w:szCs w:val="22"/>
          <w:lang w:val="es-ES"/>
        </w:rPr>
        <w:t>ción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Física.</w:t>
      </w:r>
    </w:p>
    <w:p w14:paraId="35647BB5" w14:textId="77777777" w:rsidR="00F63CDD" w:rsidRPr="007F7D8D" w:rsidRDefault="00F63CDD" w:rsidP="00F63CDD">
      <w:pPr>
        <w:spacing w:before="120"/>
        <w:ind w:left="426" w:right="-181"/>
        <w:rPr>
          <w:rFonts w:ascii="Arial" w:hAnsi="Arial" w:cs="Arial"/>
          <w:bCs/>
          <w:i/>
          <w:sz w:val="16"/>
          <w:szCs w:val="22"/>
          <w:lang w:val="es-ES"/>
        </w:rPr>
      </w:pPr>
    </w:p>
    <w:p w14:paraId="6AEAA811" w14:textId="77777777" w:rsidR="00622BE7" w:rsidRPr="007F7D8D" w:rsidRDefault="007F7D8D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0"/>
          <w:lang w:val="es-ES"/>
        </w:rPr>
      </w:pPr>
      <w:r w:rsidRPr="007F7D8D">
        <w:rPr>
          <w:rFonts w:ascii="Arial" w:hAnsi="Arial" w:cs="Arial"/>
          <w:b/>
          <w:bCs/>
          <w:sz w:val="20"/>
          <w:szCs w:val="20"/>
          <w:lang w:val="es-ES"/>
        </w:rPr>
        <w:t>Caracterización de</w:t>
      </w:r>
      <w:r w:rsidR="008E4D0E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 w:rsidRPr="007F7D8D">
        <w:rPr>
          <w:rFonts w:ascii="Arial" w:hAnsi="Arial" w:cs="Arial"/>
          <w:b/>
          <w:bCs/>
          <w:sz w:val="20"/>
          <w:szCs w:val="20"/>
          <w:lang w:val="es-ES"/>
        </w:rPr>
        <w:t>la Cue</w:t>
      </w:r>
      <w:r w:rsidR="008E4D0E" w:rsidRPr="007F7D8D">
        <w:rPr>
          <w:rFonts w:ascii="Arial" w:hAnsi="Arial" w:cs="Arial"/>
          <w:b/>
          <w:bCs/>
          <w:sz w:val="20"/>
          <w:szCs w:val="20"/>
          <w:lang w:val="es-ES"/>
        </w:rPr>
        <w:t>nta</w:t>
      </w:r>
      <w:r w:rsidR="000F7D10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de </w:t>
      </w:r>
      <w:r w:rsidRPr="007F7D8D">
        <w:rPr>
          <w:rFonts w:ascii="Arial" w:hAnsi="Arial" w:cs="Arial"/>
          <w:b/>
          <w:bCs/>
          <w:sz w:val="20"/>
          <w:szCs w:val="20"/>
          <w:lang w:val="es-ES"/>
        </w:rPr>
        <w:t>Liquidación</w:t>
      </w:r>
      <w:r w:rsidR="00EA02DE" w:rsidRPr="007F7D8D">
        <w:rPr>
          <w:rFonts w:ascii="Arial" w:hAnsi="Arial" w:cs="Arial"/>
          <w:b/>
          <w:bCs/>
          <w:sz w:val="20"/>
          <w:szCs w:val="20"/>
          <w:lang w:val="es-ES"/>
        </w:rPr>
        <w:t xml:space="preserve"> Física</w:t>
      </w:r>
    </w:p>
    <w:tbl>
      <w:tblPr>
        <w:tblW w:w="10081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  <w:tblPrChange w:id="45" w:author="Ana Claro [OMIClear]" w:date="2023-10-25T15:45:00Z">
          <w:tblPr>
            <w:tblW w:w="10064" w:type="dxa"/>
            <w:tblInd w:w="534" w:type="dxa"/>
            <w:tbl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  <w:insideH w:val="single" w:sz="4" w:space="0" w:color="333333"/>
              <w:insideV w:val="single" w:sz="4" w:space="0" w:color="333333"/>
            </w:tblBorders>
            <w:tblLayout w:type="fixed"/>
            <w:tblLook w:val="00A0" w:firstRow="1" w:lastRow="0" w:firstColumn="1" w:lastColumn="0" w:noHBand="0" w:noVBand="0"/>
          </w:tblPr>
        </w:tblPrChange>
      </w:tblPr>
      <w:tblGrid>
        <w:gridCol w:w="6520"/>
        <w:gridCol w:w="1843"/>
        <w:gridCol w:w="1718"/>
        <w:tblGridChange w:id="46">
          <w:tblGrid>
            <w:gridCol w:w="3827"/>
            <w:gridCol w:w="1417"/>
            <w:gridCol w:w="1418"/>
          </w:tblGrid>
        </w:tblGridChange>
      </w:tblGrid>
      <w:tr w:rsidR="000E6A88" w:rsidRPr="000E6A88" w14:paraId="329DA11A" w14:textId="77777777" w:rsidTr="00614AA0">
        <w:trPr>
          <w:trHeight w:val="357"/>
          <w:trPrChange w:id="47" w:author="Ana Claro [OMIClear]" w:date="2023-10-25T15:45:00Z">
            <w:trPr>
              <w:trHeight w:val="375"/>
            </w:trPr>
          </w:trPrChange>
        </w:trPr>
        <w:tc>
          <w:tcPr>
            <w:tcW w:w="6520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tcPrChange w:id="48" w:author="Ana Claro [OMIClear]" w:date="2023-10-25T15:45:00Z">
              <w:tcPr>
                <w:tcW w:w="3827" w:type="dxa"/>
                <w:vMerge w:val="restart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92D050"/>
                <w:vAlign w:val="center"/>
              </w:tcPr>
            </w:tcPrChange>
          </w:tcPr>
          <w:p w14:paraId="473E81CC" w14:textId="77777777" w:rsidR="000E6A88" w:rsidRPr="007F7D8D" w:rsidRDefault="000E6A88" w:rsidP="007F7D8D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F7D8D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 de la Cuenta de Liquidación Física</w:t>
            </w:r>
          </w:p>
        </w:tc>
        <w:tc>
          <w:tcPr>
            <w:tcW w:w="3561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tcPrChange w:id="49" w:author="Ana Claro [OMIClear]" w:date="2023-10-25T15:45:00Z">
              <w:tcPr>
                <w:tcW w:w="2835" w:type="dxa"/>
                <w:gridSpan w:val="2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92D050"/>
                <w:vAlign w:val="center"/>
              </w:tcPr>
            </w:tcPrChange>
          </w:tcPr>
          <w:p w14:paraId="44063F0F" w14:textId="1695D713" w:rsidR="000E6A88" w:rsidRPr="002001F5" w:rsidRDefault="000E6A8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Titularidad</w:t>
            </w:r>
            <w:proofErr w:type="spellEnd"/>
            <w:r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C81062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  <w:rPrChange w:id="50" w:author="Ana Claro [OMIClear]" w:date="2023-10-25T16:46:00Z">
                  <w:rPr>
                    <w:rFonts w:ascii="Arial Narrow" w:hAnsi="Arial Narrow"/>
                    <w:b/>
                    <w:color w:val="FFFFFF"/>
                    <w:sz w:val="20"/>
                    <w:szCs w:val="20"/>
                  </w:rPr>
                </w:rPrChange>
              </w:rPr>
              <w:t>(</w:t>
            </w:r>
            <w:ins w:id="51" w:author="Ana Claro [OMIClear]" w:date="2023-10-25T17:07:00Z">
              <w:r w:rsidR="008242DB">
                <w:rPr>
                  <w:rFonts w:ascii="Arial Narrow" w:hAnsi="Arial Narrow"/>
                  <w:b/>
                  <w:color w:val="FFFFFF"/>
                  <w:sz w:val="20"/>
                  <w:szCs w:val="20"/>
                  <w:vertAlign w:val="superscript"/>
                </w:rPr>
                <w:t>5</w:t>
              </w:r>
            </w:ins>
            <w:del w:id="52" w:author="Ana Claro [OMIClear]" w:date="2023-10-25T16:45:00Z">
              <w:r w:rsidRPr="00C81062" w:rsidDel="00C81062">
                <w:rPr>
                  <w:rFonts w:ascii="Arial Narrow" w:hAnsi="Arial Narrow"/>
                  <w:b/>
                  <w:color w:val="FFFFFF"/>
                  <w:sz w:val="20"/>
                  <w:szCs w:val="20"/>
                  <w:vertAlign w:val="superscript"/>
                  <w:rPrChange w:id="53" w:author="Ana Claro [OMIClear]" w:date="2023-10-25T16:46:00Z">
                    <w:rPr>
                      <w:rFonts w:ascii="Arial Narrow" w:hAnsi="Arial Narrow"/>
                      <w:b/>
                      <w:color w:val="FFFFFF"/>
                      <w:sz w:val="20"/>
                      <w:szCs w:val="20"/>
                    </w:rPr>
                  </w:rPrChange>
                </w:rPr>
                <w:delText>2</w:delText>
              </w:r>
            </w:del>
            <w:r w:rsidRPr="00C81062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  <w:rPrChange w:id="54" w:author="Ana Claro [OMIClear]" w:date="2023-10-25T16:46:00Z">
                  <w:rPr>
                    <w:rFonts w:ascii="Arial Narrow" w:hAnsi="Arial Narrow"/>
                    <w:b/>
                    <w:color w:val="FFFFFF"/>
                    <w:sz w:val="20"/>
                    <w:szCs w:val="20"/>
                  </w:rPr>
                </w:rPrChange>
              </w:rPr>
              <w:t>)</w:t>
            </w:r>
          </w:p>
        </w:tc>
      </w:tr>
      <w:tr w:rsidR="000E6A88" w:rsidRPr="00491C5D" w14:paraId="3D202FF0" w14:textId="77777777" w:rsidTr="0060093B">
        <w:trPr>
          <w:trHeight w:val="267"/>
          <w:trPrChange w:id="55" w:author="Ana Claro [OMIClear]" w:date="2023-10-25T15:50:00Z">
            <w:trPr>
              <w:trHeight w:val="280"/>
            </w:trPr>
          </w:trPrChange>
        </w:trPr>
        <w:tc>
          <w:tcPr>
            <w:tcW w:w="6520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  <w:tcPrChange w:id="56" w:author="Ana Claro [OMIClear]" w:date="2023-10-25T15:50:00Z">
              <w:tcPr>
                <w:tcW w:w="3827" w:type="dxa"/>
                <w:vMerge/>
                <w:tcBorders>
                  <w:top w:val="single" w:sz="4" w:space="0" w:color="333333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E0E0E0"/>
                <w:vAlign w:val="center"/>
              </w:tcPr>
            </w:tcPrChange>
          </w:tcPr>
          <w:p w14:paraId="643A2594" w14:textId="77777777" w:rsidR="000E6A88" w:rsidRPr="002E4679" w:rsidRDefault="000E6A88" w:rsidP="009A1655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  <w:tcPrChange w:id="57" w:author="Ana Claro [OMIClear]" w:date="2023-10-25T15:50:00Z">
              <w:tcPr>
                <w:tcW w:w="1417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D9D9D9"/>
                <w:vAlign w:val="center"/>
              </w:tcPr>
            </w:tcPrChange>
          </w:tcPr>
          <w:p w14:paraId="25C09561" w14:textId="77777777" w:rsidR="000E6A88" w:rsidRPr="009E201C" w:rsidRDefault="000E6A8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proofErr w:type="spellStart"/>
            <w:r>
              <w:rPr>
                <w:rFonts w:ascii="Arial Narrow" w:hAnsi="Arial Narrow"/>
                <w:sz w:val="18"/>
                <w:szCs w:val="16"/>
              </w:rPr>
              <w:t>Propia</w:t>
            </w:r>
            <w:proofErr w:type="spellEnd"/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  <w:tcPrChange w:id="58" w:author="Ana Claro [OMIClear]" w:date="2023-10-25T15:50:00Z">
              <w:tcPr>
                <w:tcW w:w="1418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D9D9D9"/>
                <w:vAlign w:val="center"/>
              </w:tcPr>
            </w:tcPrChange>
          </w:tcPr>
          <w:p w14:paraId="682F7251" w14:textId="77777777" w:rsidR="000E6A88" w:rsidRPr="009E201C" w:rsidRDefault="000E6A88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r>
              <w:rPr>
                <w:rFonts w:ascii="Arial Narrow" w:hAnsi="Arial Narrow"/>
                <w:sz w:val="18"/>
                <w:szCs w:val="16"/>
              </w:rPr>
              <w:t>De Cliente</w:t>
            </w:r>
          </w:p>
        </w:tc>
      </w:tr>
      <w:tr w:rsidR="000E6A88" w:rsidRPr="002001F5" w14:paraId="57418D3F" w14:textId="77777777" w:rsidTr="00B9562E">
        <w:trPr>
          <w:trHeight w:val="959"/>
          <w:trPrChange w:id="59" w:author="Ana Claro [OMIClear]" w:date="2023-10-25T16:54:00Z">
            <w:trPr>
              <w:trHeight w:val="485"/>
            </w:trPr>
          </w:trPrChange>
        </w:trPr>
        <w:tc>
          <w:tcPr>
            <w:tcW w:w="65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  <w:tcPrChange w:id="60" w:author="Ana Claro [OMIClear]" w:date="2023-10-25T16:54:00Z">
              <w:tcPr>
                <w:tcW w:w="3827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auto"/>
                <w:vAlign w:val="center"/>
              </w:tcPr>
            </w:tcPrChange>
          </w:tcPr>
          <w:p w14:paraId="16DBCC94" w14:textId="6143B2C1" w:rsidR="000E6A88" w:rsidRPr="000E6A88" w:rsidDel="00B9562E" w:rsidRDefault="008242DB" w:rsidP="00C32B5D">
            <w:pPr>
              <w:pStyle w:val="Corpodetexto2"/>
              <w:autoSpaceDE w:val="0"/>
              <w:autoSpaceDN w:val="0"/>
              <w:rPr>
                <w:del w:id="61" w:author="Ana Claro [OMIClear]" w:date="2023-10-25T16:52:00Z"/>
                <w:sz w:val="16"/>
                <w:szCs w:val="20"/>
                <w:lang w:val="es-ES"/>
                <w:rPrChange w:id="62" w:author="Ana Claro [OMIClear]" w:date="2023-10-25T15:10:00Z">
                  <w:rPr>
                    <w:del w:id="63" w:author="Ana Claro [OMIClear]" w:date="2023-10-25T16:52:00Z"/>
                    <w:sz w:val="16"/>
                    <w:szCs w:val="20"/>
                  </w:rPr>
                </w:rPrChange>
              </w:rPr>
            </w:pPr>
            <w:ins w:id="64" w:author="Ana Claro [OMIClear]" w:date="2023-10-25T17:00:00Z">
              <w:r w:rsidRPr="008242DB">
                <w:rPr>
                  <w:b/>
                  <w:bCs/>
                  <w:sz w:val="20"/>
                  <w:lang w:val="es-ES"/>
                  <w:rPrChange w:id="65" w:author="Ana Claro [OMIClear]" w:date="2023-10-25T17:01:00Z">
                    <w:rPr>
                      <w:noProof/>
                      <w:sz w:val="16"/>
                      <w:szCs w:val="20"/>
                      <w:lang w:val="es-ES"/>
                    </w:rPr>
                  </w:rPrChange>
                </w:rPr>
                <w:pict w14:anchorId="4F7CB8BA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margin-left:221.55pt;margin-top:23.5pt;width:48.1pt;height:19.35pt;z-index:251663360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        <v:textbox style="mso-next-textbox:#_x0000_s1029">
                      <w:txbxContent>
                        <w:p w14:paraId="18B7C91A" w14:textId="7AC48BAF" w:rsidR="008242DB" w:rsidRPr="00614AA0" w:rsidRDefault="008242DB" w:rsidP="008242DB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  <w:rPrChange w:id="66" w:author="Ana Claro [OMIClear]" w:date="2023-10-25T15:41:00Z">
                                <w:rPr/>
                              </w:rPrChange>
                            </w:rPr>
                            <w:pPrChange w:id="67" w:author="Ana Claro [OMIClear]" w:date="2023-10-25T16:51:00Z">
                              <w:pPr/>
                            </w:pPrChange>
                          </w:pPr>
                          <w:ins w:id="68" w:author="Ana Claro [OMIClear]" w:date="2023-10-25T17:02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</w:t>
                            </w:r>
                          </w:ins>
                        </w:p>
                      </w:txbxContent>
                    </v:textbox>
                    <w10:wrap type="square" anchorx="margin" anchory="margin"/>
                  </v:shape>
                </w:pict>
              </w:r>
            </w:ins>
            <w:ins w:id="69" w:author="Ana Claro [OMIClear]" w:date="2023-10-25T15:45:00Z">
              <w:r>
                <w:rPr>
                  <w:noProof/>
                  <w:sz w:val="16"/>
                  <w:szCs w:val="20"/>
                  <w:lang w:val="es-ES"/>
                </w:rPr>
                <w:pict w14:anchorId="4F7CB8BA">
                  <v:shape id="_x0000_s1028" type="#_x0000_t202" style="position:absolute;margin-left:-1.6pt;margin-top:24.4pt;width:217.3pt;height:19.35pt;z-index:251662336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        <v:textbox style="mso-next-textbox:#_x0000_s1028">
                      <w:txbxContent>
                        <w:p w14:paraId="3914DFBD" w14:textId="2A9EA494" w:rsidR="00614AA0" w:rsidRPr="00614AA0" w:rsidRDefault="00B9562E" w:rsidP="00B9562E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  <w:rPrChange w:id="70" w:author="Ana Claro [OMIClear]" w:date="2023-10-25T15:41:00Z">
                                <w:rPr/>
                              </w:rPrChange>
                            </w:rPr>
                            <w:pPrChange w:id="71" w:author="Ana Claro [OMIClear]" w:date="2023-10-25T16:51:00Z">
                              <w:pPr/>
                            </w:pPrChange>
                          </w:pPr>
                          <w:ins w:id="72" w:author="Ana Claro [OMIClear]" w:date="2023-10-25T16:51:00Z"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Código del Agente en OMIE:</w:t>
                            </w:r>
                          </w:ins>
                          <w:ins w:id="73" w:author="Ana Claro [OMIClear]" w:date="2023-10-25T15:41:00Z">
                            <w:r w:rsidR="00614AA0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ins>
                        </w:p>
                      </w:txbxContent>
                    </v:textbox>
                    <w10:wrap type="square" anchorx="margin" anchory="margin"/>
                  </v:shape>
                </w:pict>
              </w:r>
            </w:ins>
          </w:p>
          <w:p w14:paraId="53A83D94" w14:textId="45164E06" w:rsidR="008242DB" w:rsidRPr="008242DB" w:rsidDel="008242DB" w:rsidRDefault="000E6A88" w:rsidP="008242DB">
            <w:pPr>
              <w:pStyle w:val="Corpodetexto2"/>
              <w:autoSpaceDE w:val="0"/>
              <w:autoSpaceDN w:val="0"/>
              <w:rPr>
                <w:del w:id="74" w:author="Ana Claro [OMIClear]" w:date="2023-10-25T17:01:00Z"/>
                <w:b/>
                <w:bCs/>
                <w:sz w:val="20"/>
                <w:lang w:val="es-ES"/>
                <w:rPrChange w:id="75" w:author="Ana Claro [OMIClear]" w:date="2023-10-25T17:01:00Z">
                  <w:rPr>
                    <w:del w:id="76" w:author="Ana Claro [OMIClear]" w:date="2023-10-25T17:01:00Z"/>
                    <w:sz w:val="16"/>
                    <w:szCs w:val="20"/>
                    <w:lang w:val="es-ES"/>
                  </w:rPr>
                </w:rPrChange>
              </w:rPr>
              <w:pPrChange w:id="77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  <w:del w:id="78" w:author="Ana Claro [OMIClear]" w:date="2023-10-25T15:13:00Z">
              <w:r w:rsidRPr="00614AA0" w:rsidDel="000E6A88">
                <w:rPr>
                  <w:sz w:val="18"/>
                  <w:szCs w:val="22"/>
                  <w:lang w:val="es-ES"/>
                  <w:rPrChange w:id="79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delText xml:space="preserve">Si </w:delText>
              </w:r>
            </w:del>
            <w:r w:rsidRPr="00614AA0">
              <w:rPr>
                <w:sz w:val="18"/>
                <w:szCs w:val="22"/>
                <w:lang w:val="es-ES"/>
                <w:rPrChange w:id="80" w:author="Ana Claro [OMIClear]" w:date="2023-10-25T15:44:00Z">
                  <w:rPr>
                    <w:sz w:val="16"/>
                    <w:szCs w:val="20"/>
                    <w:lang w:val="es-ES"/>
                  </w:rPr>
                </w:rPrChange>
              </w:rPr>
              <w:t xml:space="preserve">Cuenta de Liquidación Física de </w:t>
            </w:r>
            <w:r w:rsidRPr="00614AA0">
              <w:rPr>
                <w:sz w:val="18"/>
                <w:szCs w:val="22"/>
                <w:u w:val="single"/>
                <w:lang w:val="es-ES"/>
                <w:rPrChange w:id="81" w:author="Ana Claro [OMIClear]" w:date="2023-10-25T15:44:00Z">
                  <w:rPr>
                    <w:sz w:val="16"/>
                    <w:szCs w:val="20"/>
                    <w:u w:val="single"/>
                    <w:lang w:val="es-ES"/>
                  </w:rPr>
                </w:rPrChange>
              </w:rPr>
              <w:t xml:space="preserve">Electricidad </w:t>
            </w:r>
            <w:del w:id="82" w:author="Ana Claro [OMIClear]" w:date="2023-10-25T16:52:00Z">
              <w:r w:rsidRPr="00614AA0" w:rsidDel="00B9562E">
                <w:rPr>
                  <w:sz w:val="18"/>
                  <w:szCs w:val="22"/>
                  <w:lang w:val="es-ES"/>
                  <w:rPrChange w:id="83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delText>(corresponde al código de la cuenta “UCP” en OMIE)</w:delText>
              </w:r>
            </w:del>
            <w:ins w:id="84" w:author="Ana Claro [OMIClear]" w:date="2023-10-25T16:50:00Z">
              <w:r w:rsidR="00980DF2" w:rsidRPr="00980DF2">
                <w:rPr>
                  <w:b/>
                  <w:bCs/>
                  <w:sz w:val="18"/>
                  <w:szCs w:val="22"/>
                  <w:vertAlign w:val="superscript"/>
                  <w:lang w:val="es-ES"/>
                  <w:rPrChange w:id="85" w:author="Ana Claro [OMIClear]" w:date="2023-10-25T16:50:00Z">
                    <w:rPr>
                      <w:sz w:val="18"/>
                      <w:szCs w:val="22"/>
                      <w:lang w:val="es-ES"/>
                    </w:rPr>
                  </w:rPrChange>
                </w:rPr>
                <w:t>(2)</w:t>
              </w:r>
            </w:ins>
            <w:ins w:id="86" w:author="Ana Claro [OMIClear]" w:date="2023-10-25T17:00:00Z">
              <w:r w:rsidR="008242DB">
                <w:rPr>
                  <w:b/>
                  <w:bCs/>
                  <w:sz w:val="18"/>
                  <w:szCs w:val="22"/>
                  <w:vertAlign w:val="superscript"/>
                  <w:lang w:val="es-ES"/>
                </w:rPr>
                <w:t xml:space="preserve"> </w:t>
              </w:r>
            </w:ins>
            <w:del w:id="87" w:author="Ana Claro [OMIClear]" w:date="2023-10-25T16:44:00Z">
              <w:r w:rsidRPr="008242DB" w:rsidDel="00C81062">
                <w:rPr>
                  <w:b/>
                  <w:bCs/>
                  <w:sz w:val="20"/>
                  <w:lang w:val="es-ES"/>
                  <w:rPrChange w:id="88" w:author="Ana Claro [OMIClear]" w:date="2023-10-25T17:01:00Z">
                    <w:rPr>
                      <w:sz w:val="16"/>
                      <w:szCs w:val="20"/>
                      <w:lang w:val="es-ES"/>
                    </w:rPr>
                  </w:rPrChange>
                </w:rPr>
                <w:delText>:</w:delText>
              </w:r>
            </w:del>
          </w:p>
          <w:p w14:paraId="0FF54998" w14:textId="6604D849" w:rsidR="000E6A88" w:rsidRPr="002E4679" w:rsidDel="00C81062" w:rsidRDefault="000E6A88" w:rsidP="008242DB">
            <w:pPr>
              <w:pStyle w:val="Corpodetexto2"/>
              <w:autoSpaceDE w:val="0"/>
              <w:autoSpaceDN w:val="0"/>
              <w:rPr>
                <w:del w:id="89" w:author="Ana Claro [OMIClear]" w:date="2023-10-25T16:45:00Z"/>
                <w:sz w:val="18"/>
                <w:szCs w:val="20"/>
                <w:lang w:val="es-ES"/>
              </w:rPr>
              <w:pPrChange w:id="90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</w:p>
          <w:p w14:paraId="50151845" w14:textId="45EA7AE4" w:rsidR="000E6A88" w:rsidDel="00C81062" w:rsidRDefault="000E6A88" w:rsidP="008242DB">
            <w:pPr>
              <w:pStyle w:val="Corpodetexto2"/>
              <w:autoSpaceDE w:val="0"/>
              <w:autoSpaceDN w:val="0"/>
              <w:rPr>
                <w:del w:id="91" w:author="Ana Claro [OMIClear]" w:date="2023-10-25T15:45:00Z"/>
                <w:sz w:val="18"/>
                <w:szCs w:val="20"/>
                <w:lang w:val="es-ES"/>
              </w:rPr>
              <w:pPrChange w:id="92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  <w:del w:id="93" w:author="Ana Claro [OMIClear]" w:date="2023-10-25T15:45:00Z">
              <w:r w:rsidRPr="002E4679" w:rsidDel="00614AA0">
                <w:rPr>
                  <w:sz w:val="18"/>
                  <w:szCs w:val="20"/>
                  <w:lang w:val="es-ES"/>
                </w:rPr>
                <w:delText>_________________________________</w:delText>
              </w:r>
              <w:r w:rsidDel="00614AA0">
                <w:rPr>
                  <w:sz w:val="18"/>
                  <w:szCs w:val="20"/>
                  <w:lang w:val="es-ES"/>
                </w:rPr>
                <w:delText>_</w:delText>
              </w:r>
            </w:del>
          </w:p>
          <w:p w14:paraId="5450F6EB" w14:textId="77A23BA1" w:rsidR="000E6A88" w:rsidRPr="002E4679" w:rsidDel="000E6A88" w:rsidRDefault="000E6A88" w:rsidP="008242DB">
            <w:pPr>
              <w:pStyle w:val="Corpodetexto2"/>
              <w:autoSpaceDE w:val="0"/>
              <w:autoSpaceDN w:val="0"/>
              <w:jc w:val="center"/>
              <w:rPr>
                <w:del w:id="94" w:author="Ana Claro [OMIClear]" w:date="2023-10-25T15:13:00Z"/>
                <w:b/>
                <w:sz w:val="20"/>
                <w:szCs w:val="20"/>
                <w:lang w:val="es-ES"/>
              </w:rPr>
              <w:pPrChange w:id="95" w:author="Ana Claro [OMIClear]" w:date="2023-10-25T17:04:00Z">
                <w:pPr>
                  <w:pStyle w:val="Corpodetexto2"/>
                  <w:autoSpaceDE w:val="0"/>
                  <w:autoSpaceDN w:val="0"/>
                  <w:jc w:val="center"/>
                </w:pPr>
              </w:pPrChange>
            </w:pPr>
          </w:p>
          <w:p w14:paraId="411D65C5" w14:textId="6804C4A0" w:rsidR="000E6A88" w:rsidRPr="002E4679" w:rsidDel="000E6A88" w:rsidRDefault="000E6A88" w:rsidP="008242DB">
            <w:pPr>
              <w:pStyle w:val="Corpodetexto2"/>
              <w:autoSpaceDE w:val="0"/>
              <w:autoSpaceDN w:val="0"/>
              <w:rPr>
                <w:del w:id="96" w:author="Ana Claro [OMIClear]" w:date="2023-10-25T15:13:00Z"/>
                <w:sz w:val="16"/>
                <w:szCs w:val="20"/>
                <w:lang w:val="es-ES"/>
              </w:rPr>
              <w:pPrChange w:id="97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  <w:del w:id="98" w:author="Ana Claro [OMIClear]" w:date="2023-10-25T15:13:00Z">
              <w:r w:rsidRPr="002E4679" w:rsidDel="000E6A88">
                <w:rPr>
                  <w:sz w:val="16"/>
                  <w:szCs w:val="20"/>
                  <w:lang w:val="es-ES"/>
                </w:rPr>
                <w:delText xml:space="preserve">Si Cuenta de Liquidación Física de </w:delText>
              </w:r>
              <w:r w:rsidDel="000E6A88">
                <w:rPr>
                  <w:sz w:val="16"/>
                  <w:szCs w:val="20"/>
                  <w:u w:val="single"/>
                  <w:lang w:val="es-ES"/>
                </w:rPr>
                <w:delText>Ga</w:delText>
              </w:r>
              <w:r w:rsidRPr="002E4679" w:rsidDel="000E6A88">
                <w:rPr>
                  <w:sz w:val="16"/>
                  <w:szCs w:val="20"/>
                  <w:u w:val="single"/>
                  <w:lang w:val="es-ES"/>
                </w:rPr>
                <w:delText>s Natural</w:delText>
              </w:r>
              <w:r w:rsidRPr="002E4679" w:rsidDel="000E6A88">
                <w:rPr>
                  <w:sz w:val="16"/>
                  <w:szCs w:val="20"/>
                  <w:lang w:val="es-ES"/>
                </w:rPr>
                <w:delText xml:space="preserve"> </w:delText>
              </w:r>
              <w:r w:rsidDel="000E6A88">
                <w:rPr>
                  <w:sz w:val="16"/>
                  <w:szCs w:val="20"/>
                  <w:lang w:val="es-ES"/>
                </w:rPr>
                <w:delText xml:space="preserve">(corresponde al EIC – </w:delText>
              </w:r>
              <w:r w:rsidRPr="00C778E6" w:rsidDel="000E6A88">
                <w:rPr>
                  <w:i/>
                  <w:sz w:val="16"/>
                  <w:szCs w:val="20"/>
                  <w:lang w:val="es-ES"/>
                </w:rPr>
                <w:delText>Energy Identification  Code</w:delText>
              </w:r>
              <w:r w:rsidRPr="002E4679" w:rsidDel="000E6A88">
                <w:rPr>
                  <w:sz w:val="16"/>
                  <w:szCs w:val="20"/>
                  <w:lang w:val="es-ES"/>
                </w:rPr>
                <w:delText>):</w:delText>
              </w:r>
            </w:del>
          </w:p>
          <w:p w14:paraId="1FD60C96" w14:textId="0B0AFB03" w:rsidR="000E6A88" w:rsidRPr="002E4679" w:rsidDel="000E6A88" w:rsidRDefault="000E6A88" w:rsidP="008242DB">
            <w:pPr>
              <w:pStyle w:val="Corpodetexto2"/>
              <w:autoSpaceDE w:val="0"/>
              <w:autoSpaceDN w:val="0"/>
              <w:rPr>
                <w:del w:id="99" w:author="Ana Claro [OMIClear]" w:date="2023-10-25T15:13:00Z"/>
                <w:sz w:val="18"/>
                <w:szCs w:val="20"/>
                <w:lang w:val="es-ES"/>
              </w:rPr>
              <w:pPrChange w:id="100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</w:p>
          <w:p w14:paraId="71AD9E0C" w14:textId="274ED0CF" w:rsidR="000E6A88" w:rsidRPr="002E4679" w:rsidDel="000E6A88" w:rsidRDefault="000E6A88" w:rsidP="008242DB">
            <w:pPr>
              <w:pStyle w:val="Corpodetexto2"/>
              <w:autoSpaceDE w:val="0"/>
              <w:autoSpaceDN w:val="0"/>
              <w:rPr>
                <w:del w:id="101" w:author="Ana Claro [OMIClear]" w:date="2023-10-25T15:13:00Z"/>
                <w:sz w:val="18"/>
                <w:szCs w:val="20"/>
                <w:lang w:val="es-ES"/>
              </w:rPr>
              <w:pPrChange w:id="102" w:author="Ana Claro [OMIClear]" w:date="2023-10-25T17:04:00Z">
                <w:pPr>
                  <w:pStyle w:val="Corpodetexto2"/>
                  <w:autoSpaceDE w:val="0"/>
                  <w:autoSpaceDN w:val="0"/>
                </w:pPr>
              </w:pPrChange>
            </w:pPr>
            <w:del w:id="103" w:author="Ana Claro [OMIClear]" w:date="2023-10-25T15:13:00Z">
              <w:r w:rsidRPr="002E4679" w:rsidDel="000E6A88">
                <w:rPr>
                  <w:sz w:val="18"/>
                  <w:szCs w:val="20"/>
                  <w:lang w:val="es-ES"/>
                </w:rPr>
                <w:delText>_________________________________</w:delText>
              </w:r>
              <w:r w:rsidDel="000E6A88">
                <w:rPr>
                  <w:sz w:val="18"/>
                  <w:szCs w:val="20"/>
                  <w:lang w:val="es-ES"/>
                </w:rPr>
                <w:delText>_</w:delText>
              </w:r>
            </w:del>
          </w:p>
          <w:p w14:paraId="2C951E1C" w14:textId="77777777" w:rsidR="000E6A88" w:rsidRPr="002E4679" w:rsidRDefault="000E6A88" w:rsidP="008242D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04" w:author="Ana Claro [OMIClear]" w:date="2023-10-25T16:54:00Z">
              <w:tcPr>
                <w:tcW w:w="1417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6FB0D370" w14:textId="77777777" w:rsidR="000E6A88" w:rsidRPr="00491C5D" w:rsidRDefault="000E6A88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05" w:author="Ana Claro [OMIClear]" w:date="2023-10-25T16:54:00Z">
              <w:tcPr>
                <w:tcW w:w="1418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6DAC6386" w14:textId="77777777" w:rsidR="000E6A88" w:rsidRDefault="000E6A88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>
              <w:rPr>
                <w:szCs w:val="22"/>
                <w:lang w:val="en-GB"/>
              </w:rPr>
            </w:r>
            <w:r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</w:tc>
      </w:tr>
      <w:tr w:rsidR="000E6A88" w:rsidRPr="000E6A88" w14:paraId="6D38AC52" w14:textId="77777777" w:rsidTr="0060093B">
        <w:tblPrEx>
          <w:tblPrExChange w:id="106" w:author="Ana Claro [OMIClear]" w:date="2023-10-25T15:50:00Z">
            <w:tblPrEx>
              <w:tblW w:w="10081" w:type="dxa"/>
            </w:tblPrEx>
          </w:tblPrExChange>
        </w:tblPrEx>
        <w:trPr>
          <w:trHeight w:val="462"/>
          <w:ins w:id="107" w:author="Ana Claro [OMIClear]" w:date="2023-10-25T15:13:00Z"/>
          <w:trPrChange w:id="108" w:author="Ana Claro [OMIClear]" w:date="2023-10-25T15:50:00Z">
            <w:trPr>
              <w:trHeight w:val="462"/>
            </w:trPr>
          </w:trPrChange>
        </w:trPr>
        <w:tc>
          <w:tcPr>
            <w:tcW w:w="65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  <w:tcPrChange w:id="109" w:author="Ana Claro [OMIClear]" w:date="2023-10-25T15:50:00Z">
              <w:tcPr>
                <w:tcW w:w="5791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auto"/>
                <w:vAlign w:val="center"/>
              </w:tcPr>
            </w:tcPrChange>
          </w:tcPr>
          <w:p w14:paraId="2E42D7B5" w14:textId="01670B4E" w:rsidR="000E6A88" w:rsidRPr="00614AA0" w:rsidRDefault="000E6A88" w:rsidP="000E6A88">
            <w:pPr>
              <w:pStyle w:val="Corpodetexto2"/>
              <w:autoSpaceDE w:val="0"/>
              <w:autoSpaceDN w:val="0"/>
              <w:rPr>
                <w:ins w:id="110" w:author="Ana Claro [OMIClear]" w:date="2023-10-25T15:13:00Z"/>
                <w:sz w:val="18"/>
                <w:szCs w:val="22"/>
                <w:lang w:val="es-ES"/>
                <w:rPrChange w:id="111" w:author="Ana Claro [OMIClear]" w:date="2023-10-25T15:44:00Z">
                  <w:rPr>
                    <w:ins w:id="112" w:author="Ana Claro [OMIClear]" w:date="2023-10-25T15:13:00Z"/>
                    <w:sz w:val="16"/>
                    <w:szCs w:val="20"/>
                    <w:lang w:val="es-ES"/>
                  </w:rPr>
                </w:rPrChange>
              </w:rPr>
            </w:pPr>
            <w:ins w:id="113" w:author="Ana Claro [OMIClear]" w:date="2023-10-25T15:13:00Z">
              <w:r w:rsidRPr="00614AA0">
                <w:rPr>
                  <w:sz w:val="18"/>
                  <w:szCs w:val="22"/>
                  <w:lang w:val="es-ES"/>
                  <w:rPrChange w:id="114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Cuenta de Liquidación Física de </w:t>
              </w:r>
              <w:r w:rsidRPr="00614AA0">
                <w:rPr>
                  <w:sz w:val="18"/>
                  <w:szCs w:val="22"/>
                  <w:u w:val="single"/>
                  <w:lang w:val="es-ES"/>
                  <w:rPrChange w:id="115" w:author="Ana Claro [OMIClear]" w:date="2023-10-25T15:44:00Z">
                    <w:rPr>
                      <w:sz w:val="16"/>
                      <w:szCs w:val="20"/>
                      <w:u w:val="single"/>
                      <w:lang w:val="es-ES"/>
                    </w:rPr>
                  </w:rPrChange>
                </w:rPr>
                <w:t>Gas Natural</w:t>
              </w:r>
              <w:r w:rsidRPr="00614AA0">
                <w:rPr>
                  <w:sz w:val="18"/>
                  <w:szCs w:val="22"/>
                  <w:lang w:val="es-ES"/>
                  <w:rPrChange w:id="116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 en el </w:t>
              </w:r>
              <w:r w:rsidRPr="008242DB">
                <w:rPr>
                  <w:sz w:val="18"/>
                  <w:szCs w:val="22"/>
                  <w:u w:val="single"/>
                  <w:lang w:val="es-ES"/>
                  <w:rPrChange w:id="117" w:author="Ana Claro [OMIClear]" w:date="2023-10-25T17:08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Punto Virtual de Balance Español </w:t>
              </w:r>
              <w:r w:rsidRPr="00614AA0">
                <w:rPr>
                  <w:sz w:val="18"/>
                  <w:szCs w:val="22"/>
                  <w:lang w:val="es-ES"/>
                  <w:rPrChange w:id="118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>(PVB-ES</w:t>
              </w:r>
            </w:ins>
            <w:ins w:id="119" w:author="Ana Claro [OMIClear]" w:date="2023-10-25T16:44:00Z">
              <w:r w:rsidR="00C81062">
                <w:rPr>
                  <w:sz w:val="18"/>
                  <w:szCs w:val="22"/>
                  <w:lang w:val="es-ES"/>
                </w:rPr>
                <w:t xml:space="preserve">) </w:t>
              </w:r>
              <w:r w:rsidR="00C81062" w:rsidRPr="00C81062">
                <w:rPr>
                  <w:b/>
                  <w:bCs/>
                  <w:sz w:val="18"/>
                  <w:szCs w:val="22"/>
                  <w:vertAlign w:val="superscript"/>
                  <w:lang w:val="es-ES"/>
                  <w:rPrChange w:id="120" w:author="Ana Claro [OMIClear]" w:date="2023-10-25T16:44:00Z">
                    <w:rPr>
                      <w:sz w:val="18"/>
                      <w:szCs w:val="22"/>
                      <w:lang w:val="es-ES"/>
                    </w:rPr>
                  </w:rPrChange>
                </w:rPr>
                <w:t>(</w:t>
              </w:r>
            </w:ins>
            <w:ins w:id="121" w:author="Ana Claro [OMIClear]" w:date="2023-10-25T16:50:00Z">
              <w:r w:rsidR="00980DF2">
                <w:rPr>
                  <w:b/>
                  <w:bCs/>
                  <w:sz w:val="18"/>
                  <w:szCs w:val="22"/>
                  <w:vertAlign w:val="superscript"/>
                  <w:lang w:val="es-ES"/>
                </w:rPr>
                <w:t>3</w:t>
              </w:r>
            </w:ins>
            <w:ins w:id="122" w:author="Ana Claro [OMIClear]" w:date="2023-10-25T16:44:00Z">
              <w:r w:rsidR="00C81062" w:rsidRPr="00C81062">
                <w:rPr>
                  <w:b/>
                  <w:bCs/>
                  <w:sz w:val="18"/>
                  <w:szCs w:val="22"/>
                  <w:vertAlign w:val="superscript"/>
                  <w:lang w:val="es-ES"/>
                  <w:rPrChange w:id="123" w:author="Ana Claro [OMIClear]" w:date="2023-10-25T16:44:00Z">
                    <w:rPr>
                      <w:sz w:val="18"/>
                      <w:szCs w:val="22"/>
                      <w:lang w:val="es-ES"/>
                    </w:rPr>
                  </w:rPrChange>
                </w:rPr>
                <w:t>)</w:t>
              </w:r>
            </w:ins>
          </w:p>
          <w:p w14:paraId="5C801EAF" w14:textId="7D2D7592" w:rsidR="00614AA0" w:rsidRDefault="008242DB" w:rsidP="00614AA0">
            <w:pPr>
              <w:pStyle w:val="Corpodetexto2"/>
              <w:autoSpaceDE w:val="0"/>
              <w:autoSpaceDN w:val="0"/>
              <w:rPr>
                <w:ins w:id="124" w:author="Ana Claro [OMIClear]" w:date="2023-10-25T15:42:00Z"/>
                <w:sz w:val="16"/>
                <w:szCs w:val="20"/>
                <w:lang w:val="es-ES"/>
              </w:rPr>
            </w:pPr>
            <w:ins w:id="125" w:author="Ana Claro [OMIClear]" w:date="2023-10-25T17:02:00Z">
              <w:r>
                <w:rPr>
                  <w:noProof/>
                  <w:sz w:val="18"/>
                  <w:szCs w:val="22"/>
                  <w:lang w:val="es-ES"/>
                </w:rPr>
                <w:pict w14:anchorId="4F7CB8BA">
                  <v:shape id="_x0000_s1030" type="#_x0000_t202" style="position:absolute;margin-left:220.65pt;margin-top:25.7pt;width:48.1pt;height:19.35pt;z-index:251664384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        <v:textbox style="mso-next-textbox:#_x0000_s1030">
                      <w:txbxContent>
                        <w:p w14:paraId="231B961E" w14:textId="22BC685C" w:rsidR="008242DB" w:rsidRPr="00614AA0" w:rsidRDefault="008242DB" w:rsidP="008242DB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  <w:rPrChange w:id="126" w:author="Ana Claro [OMIClear]" w:date="2023-10-25T15:41:00Z">
                                <w:rPr/>
                              </w:rPrChange>
                            </w:rPr>
                            <w:pPrChange w:id="127" w:author="Ana Claro [OMIClear]" w:date="2023-10-25T16:51:00Z">
                              <w:pPr/>
                            </w:pPrChange>
                          </w:pPr>
                          <w:ins w:id="128" w:author="Ana Claro [OMIClear]" w:date="2023-10-25T17:02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</w:t>
                            </w:r>
                          </w:ins>
                          <w:ins w:id="129" w:author="Ana Claro [OMIClear]" w:date="2023-10-25T17:03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PVB</w:t>
                            </w:r>
                          </w:ins>
                        </w:p>
                      </w:txbxContent>
                    </v:textbox>
                    <w10:wrap type="square" anchorx="margin" anchory="margin"/>
                  </v:shape>
                </w:pict>
              </w:r>
            </w:ins>
            <w:ins w:id="130" w:author="Ana Claro [OMIClear]" w:date="2023-10-25T15:36:00Z">
              <w:r w:rsidR="00614AA0">
                <w:rPr>
                  <w:noProof/>
                </w:rPr>
                <w:pict w14:anchorId="4F7CB8BA">
                  <v:shape id="Caixa de Texto 2" o:spid="_x0000_s1026" type="#_x0000_t202" style="position:absolute;margin-left:-227.35pt;margin-top:4.85pt;width:218.3pt;height:19.3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        <v:textbox style="mso-next-textbox:#Caixa de Texto 2">
                      <w:txbxContent>
                        <w:p w14:paraId="55C928BB" w14:textId="2AF5C586" w:rsidR="00614AA0" w:rsidRPr="008242DB" w:rsidRDefault="00614AA0" w:rsidP="00614AA0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  <w:rPrChange w:id="131" w:author="Ana Claro [OMIClear]" w:date="2023-10-25T17:03:00Z">
                                <w:rPr/>
                              </w:rPrChange>
                            </w:rPr>
                            <w:pPrChange w:id="132" w:author="Ana Claro [OMIClear]" w:date="2023-10-25T15:37:00Z">
                              <w:pPr/>
                            </w:pPrChange>
                          </w:pPr>
                          <w:ins w:id="133" w:author="Ana Claro [OMIClear]" w:date="2023-10-25T15:40:00Z"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EIC</w:t>
                            </w:r>
                          </w:ins>
                          <w:ins w:id="134" w:author="Ana Claro [OMIClear]" w:date="2023-10-25T16:43:00Z">
                            <w:r w:rsidR="00C81062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del Agente</w:t>
                            </w:r>
                          </w:ins>
                          <w:ins w:id="135" w:author="Ana Claro [OMIClear]" w:date="2023-10-25T15:40:00Z"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:</w:t>
                            </w:r>
                          </w:ins>
                          <w:ins w:id="136" w:author="Ana Claro [OMIClear]" w:date="2023-10-25T15:41:00Z"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ins>
                        </w:p>
                      </w:txbxContent>
                    </v:textbox>
                    <w10:wrap type="square"/>
                  </v:shape>
                </w:pict>
              </w:r>
            </w:ins>
          </w:p>
          <w:p w14:paraId="79C4A6CC" w14:textId="22DF9235" w:rsidR="00614AA0" w:rsidRPr="00614AA0" w:rsidRDefault="00614AA0" w:rsidP="00614AA0">
            <w:pPr>
              <w:pStyle w:val="Corpodetexto2"/>
              <w:autoSpaceDE w:val="0"/>
              <w:autoSpaceDN w:val="0"/>
              <w:rPr>
                <w:ins w:id="137" w:author="Ana Claro [OMIClear]" w:date="2023-10-25T15:40:00Z"/>
                <w:sz w:val="16"/>
                <w:szCs w:val="20"/>
                <w:lang w:val="es-ES"/>
                <w:rPrChange w:id="138" w:author="Ana Claro [OMIClear]" w:date="2023-10-25T15:42:00Z">
                  <w:rPr>
                    <w:ins w:id="139" w:author="Ana Claro [OMIClear]" w:date="2023-10-25T15:40:00Z"/>
                    <w:b/>
                    <w:bCs/>
                    <w:sz w:val="20"/>
                    <w:lang w:val="es-ES"/>
                  </w:rPr>
                </w:rPrChange>
              </w:rPr>
            </w:pPr>
          </w:p>
          <w:p w14:paraId="657FC39D" w14:textId="51E470C1" w:rsidR="00614AA0" w:rsidRPr="00614AA0" w:rsidRDefault="00614AA0" w:rsidP="00614AA0">
            <w:pPr>
              <w:pStyle w:val="Corpodetexto2"/>
              <w:autoSpaceDE w:val="0"/>
              <w:autoSpaceDN w:val="0"/>
              <w:rPr>
                <w:ins w:id="140" w:author="Ana Claro [OMIClear]" w:date="2023-10-25T15:13:00Z"/>
                <w:sz w:val="16"/>
                <w:szCs w:val="20"/>
                <w:lang w:val="es-ES"/>
              </w:rPr>
            </w:pP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41" w:author="Ana Claro [OMIClear]" w:date="2023-10-25T15:50:00Z">
              <w:tcPr>
                <w:tcW w:w="2144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71805192" w14:textId="0E00DF4C" w:rsidR="000E6A88" w:rsidRPr="000E6A88" w:rsidRDefault="000E6A88" w:rsidP="000E6A8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ns w:id="142" w:author="Ana Claro [OMIClear]" w:date="2023-10-25T15:13:00Z"/>
                <w:szCs w:val="22"/>
                <w:lang w:val="es-ES"/>
                <w:rPrChange w:id="143" w:author="Ana Claro [OMIClear]" w:date="2023-10-25T15:13:00Z">
                  <w:rPr>
                    <w:ins w:id="144" w:author="Ana Claro [OMIClear]" w:date="2023-10-25T15:13:00Z"/>
                    <w:szCs w:val="22"/>
                    <w:lang w:val="en-GB"/>
                  </w:rPr>
                </w:rPrChange>
              </w:rPr>
            </w:pPr>
            <w:ins w:id="145" w:author="Ana Claro [OMIClear]" w:date="2023-10-25T15:13:00Z">
              <w:r>
                <w:rPr>
                  <w:szCs w:val="22"/>
                  <w:lang w:val="en-GB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szCs w:val="22"/>
                  <w:lang w:val="en-GB"/>
                </w:rPr>
                <w:instrText xml:space="preserve"> FORMCHECKBOX </w:instrText>
              </w:r>
              <w:r>
                <w:rPr>
                  <w:szCs w:val="22"/>
                  <w:lang w:val="en-GB"/>
                </w:rPr>
              </w:r>
              <w:r>
                <w:rPr>
                  <w:szCs w:val="22"/>
                  <w:lang w:val="en-GB"/>
                </w:rPr>
                <w:fldChar w:fldCharType="separate"/>
              </w:r>
              <w:r>
                <w:rPr>
                  <w:szCs w:val="22"/>
                  <w:lang w:val="en-GB"/>
                </w:rPr>
                <w:fldChar w:fldCharType="end"/>
              </w:r>
            </w:ins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46" w:author="Ana Claro [OMIClear]" w:date="2023-10-25T15:50:00Z">
              <w:tcPr>
                <w:tcW w:w="2146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62C651B0" w14:textId="528328FF" w:rsidR="000E6A88" w:rsidRPr="000E6A88" w:rsidRDefault="000E6A88" w:rsidP="000E6A8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ns w:id="147" w:author="Ana Claro [OMIClear]" w:date="2023-10-25T15:13:00Z"/>
                <w:szCs w:val="22"/>
                <w:lang w:val="es-ES"/>
                <w:rPrChange w:id="148" w:author="Ana Claro [OMIClear]" w:date="2023-10-25T15:13:00Z">
                  <w:rPr>
                    <w:ins w:id="149" w:author="Ana Claro [OMIClear]" w:date="2023-10-25T15:13:00Z"/>
                    <w:szCs w:val="22"/>
                    <w:lang w:val="en-GB"/>
                  </w:rPr>
                </w:rPrChange>
              </w:rPr>
            </w:pPr>
            <w:ins w:id="150" w:author="Ana Claro [OMIClear]" w:date="2023-10-25T15:13:00Z">
              <w:r>
                <w:rPr>
                  <w:szCs w:val="22"/>
                  <w:lang w:val="en-GB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szCs w:val="22"/>
                  <w:lang w:val="en-GB"/>
                </w:rPr>
                <w:instrText xml:space="preserve"> FORMCHECKBOX </w:instrText>
              </w:r>
              <w:r>
                <w:rPr>
                  <w:szCs w:val="22"/>
                  <w:lang w:val="en-GB"/>
                </w:rPr>
              </w:r>
              <w:r>
                <w:rPr>
                  <w:szCs w:val="22"/>
                  <w:lang w:val="en-GB"/>
                </w:rPr>
                <w:fldChar w:fldCharType="separate"/>
              </w:r>
              <w:r>
                <w:rPr>
                  <w:szCs w:val="22"/>
                  <w:lang w:val="en-GB"/>
                </w:rPr>
                <w:fldChar w:fldCharType="end"/>
              </w:r>
            </w:ins>
          </w:p>
        </w:tc>
      </w:tr>
      <w:tr w:rsidR="00614AA0" w:rsidRPr="000E6A88" w14:paraId="056FBF57" w14:textId="77777777" w:rsidTr="0060093B">
        <w:tblPrEx>
          <w:tblPrExChange w:id="151" w:author="Ana Claro [OMIClear]" w:date="2023-10-25T15:50:00Z">
            <w:tblPrEx>
              <w:tblW w:w="10081" w:type="dxa"/>
            </w:tblPrEx>
          </w:tblPrExChange>
        </w:tblPrEx>
        <w:trPr>
          <w:trHeight w:val="462"/>
          <w:ins w:id="152" w:author="Ana Claro [OMIClear]" w:date="2023-10-25T15:14:00Z"/>
          <w:trPrChange w:id="153" w:author="Ana Claro [OMIClear]" w:date="2023-10-25T15:50:00Z">
            <w:trPr>
              <w:trHeight w:val="462"/>
            </w:trPr>
          </w:trPrChange>
        </w:trPr>
        <w:tc>
          <w:tcPr>
            <w:tcW w:w="652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  <w:tcPrChange w:id="154" w:author="Ana Claro [OMIClear]" w:date="2023-10-25T15:50:00Z">
              <w:tcPr>
                <w:tcW w:w="5791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auto"/>
                <w:vAlign w:val="center"/>
              </w:tcPr>
            </w:tcPrChange>
          </w:tcPr>
          <w:p w14:paraId="61EC6932" w14:textId="3276FE74" w:rsidR="00614AA0" w:rsidRPr="008242DB" w:rsidRDefault="00614AA0" w:rsidP="00614AA0">
            <w:pPr>
              <w:pStyle w:val="Corpodetexto2"/>
              <w:autoSpaceDE w:val="0"/>
              <w:autoSpaceDN w:val="0"/>
              <w:rPr>
                <w:ins w:id="155" w:author="Ana Claro [OMIClear]" w:date="2023-10-25T15:42:00Z"/>
                <w:sz w:val="18"/>
                <w:szCs w:val="22"/>
                <w:lang w:val="es-ES"/>
                <w:rPrChange w:id="156" w:author="Ana Claro [OMIClear]" w:date="2023-10-25T17:04:00Z">
                  <w:rPr>
                    <w:ins w:id="157" w:author="Ana Claro [OMIClear]" w:date="2023-10-25T15:42:00Z"/>
                    <w:sz w:val="16"/>
                    <w:szCs w:val="20"/>
                    <w:lang w:val="es-ES"/>
                  </w:rPr>
                </w:rPrChange>
              </w:rPr>
            </w:pPr>
            <w:ins w:id="158" w:author="Ana Claro [OMIClear]" w:date="2023-10-25T15:35:00Z">
              <w:r w:rsidRPr="00614AA0">
                <w:rPr>
                  <w:sz w:val="18"/>
                  <w:szCs w:val="22"/>
                  <w:lang w:val="es-ES"/>
                  <w:rPrChange w:id="159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Cuenta de Liquidación Física de </w:t>
              </w:r>
              <w:r w:rsidRPr="00614AA0">
                <w:rPr>
                  <w:sz w:val="18"/>
                  <w:szCs w:val="22"/>
                  <w:u w:val="single"/>
                  <w:lang w:val="es-ES"/>
                  <w:rPrChange w:id="160" w:author="Ana Claro [OMIClear]" w:date="2023-10-25T15:44:00Z">
                    <w:rPr>
                      <w:sz w:val="16"/>
                      <w:szCs w:val="20"/>
                      <w:u w:val="single"/>
                      <w:lang w:val="es-ES"/>
                    </w:rPr>
                  </w:rPrChange>
                </w:rPr>
                <w:t>Gas Natural</w:t>
              </w:r>
              <w:r w:rsidRPr="00614AA0">
                <w:rPr>
                  <w:sz w:val="18"/>
                  <w:szCs w:val="22"/>
                  <w:lang w:val="es-ES"/>
                  <w:rPrChange w:id="161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 en el </w:t>
              </w:r>
            </w:ins>
            <w:ins w:id="162" w:author="Ana Claro [OMIClear]" w:date="2023-10-25T17:08:00Z">
              <w:r w:rsidR="008242DB" w:rsidRPr="008242DB">
                <w:rPr>
                  <w:sz w:val="18"/>
                  <w:szCs w:val="22"/>
                  <w:u w:val="single"/>
                  <w:lang w:val="es-ES"/>
                  <w:rPrChange w:id="163" w:author="Ana Claro [OMIClear]" w:date="2023-10-25T17:08:00Z">
                    <w:rPr>
                      <w:sz w:val="18"/>
                      <w:szCs w:val="22"/>
                      <w:lang w:val="es-ES"/>
                    </w:rPr>
                  </w:rPrChange>
                </w:rPr>
                <w:t>Tanque</w:t>
              </w:r>
            </w:ins>
            <w:ins w:id="164" w:author="Ana Claro [OMIClear]" w:date="2023-10-25T15:35:00Z">
              <w:r w:rsidRPr="008242DB">
                <w:rPr>
                  <w:sz w:val="18"/>
                  <w:szCs w:val="22"/>
                  <w:u w:val="single"/>
                  <w:lang w:val="es-ES"/>
                  <w:rPrChange w:id="165" w:author="Ana Claro [OMIClear]" w:date="2023-10-25T17:08:00Z">
                    <w:rPr>
                      <w:sz w:val="16"/>
                      <w:szCs w:val="20"/>
                      <w:lang w:val="es-ES"/>
                    </w:rPr>
                  </w:rPrChange>
                </w:rPr>
                <w:t xml:space="preserve"> Virtual de Balance Español </w:t>
              </w:r>
              <w:r w:rsidRPr="00614AA0">
                <w:rPr>
                  <w:sz w:val="18"/>
                  <w:szCs w:val="22"/>
                  <w:lang w:val="es-ES"/>
                  <w:rPrChange w:id="166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>(</w:t>
              </w:r>
            </w:ins>
            <w:ins w:id="167" w:author="Ana Claro [OMIClear]" w:date="2023-10-25T15:40:00Z">
              <w:r w:rsidRPr="00614AA0">
                <w:rPr>
                  <w:sz w:val="18"/>
                  <w:szCs w:val="22"/>
                  <w:lang w:val="es-ES"/>
                  <w:rPrChange w:id="168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>T</w:t>
              </w:r>
            </w:ins>
            <w:ins w:id="169" w:author="Ana Claro [OMIClear]" w:date="2023-10-25T15:35:00Z">
              <w:r w:rsidRPr="00614AA0">
                <w:rPr>
                  <w:sz w:val="18"/>
                  <w:szCs w:val="22"/>
                  <w:lang w:val="es-ES"/>
                  <w:rPrChange w:id="170" w:author="Ana Claro [OMIClear]" w:date="2023-10-25T15:44:00Z">
                    <w:rPr>
                      <w:sz w:val="16"/>
                      <w:szCs w:val="20"/>
                      <w:lang w:val="es-ES"/>
                    </w:rPr>
                  </w:rPrChange>
                </w:rPr>
                <w:t>VB-ES)</w:t>
              </w:r>
            </w:ins>
            <w:ins w:id="171" w:author="Ana Claro [OMIClear]" w:date="2023-10-25T16:44:00Z">
              <w:r w:rsidR="00C81062">
                <w:rPr>
                  <w:sz w:val="18"/>
                  <w:szCs w:val="22"/>
                  <w:lang w:val="es-ES"/>
                </w:rPr>
                <w:t xml:space="preserve"> </w:t>
              </w:r>
              <w:r w:rsidR="00C81062" w:rsidRPr="00F5581A">
                <w:rPr>
                  <w:b/>
                  <w:bCs/>
                  <w:sz w:val="18"/>
                  <w:szCs w:val="22"/>
                  <w:vertAlign w:val="superscript"/>
                  <w:lang w:val="es-ES"/>
                </w:rPr>
                <w:t>(</w:t>
              </w:r>
            </w:ins>
            <w:ins w:id="172" w:author="Ana Claro [OMIClear]" w:date="2023-10-25T16:50:00Z">
              <w:r w:rsidR="00980DF2">
                <w:rPr>
                  <w:b/>
                  <w:bCs/>
                  <w:sz w:val="18"/>
                  <w:szCs w:val="22"/>
                  <w:vertAlign w:val="superscript"/>
                  <w:lang w:val="es-ES"/>
                </w:rPr>
                <w:t>4</w:t>
              </w:r>
            </w:ins>
            <w:ins w:id="173" w:author="Ana Claro [OMIClear]" w:date="2023-10-25T16:44:00Z">
              <w:r w:rsidR="00C81062" w:rsidRPr="00F5581A">
                <w:rPr>
                  <w:b/>
                  <w:bCs/>
                  <w:sz w:val="18"/>
                  <w:szCs w:val="22"/>
                  <w:vertAlign w:val="superscript"/>
                  <w:lang w:val="es-ES"/>
                </w:rPr>
                <w:t>)</w:t>
              </w:r>
            </w:ins>
          </w:p>
          <w:p w14:paraId="458C7D87" w14:textId="75F8CF05" w:rsidR="00614AA0" w:rsidRDefault="008242DB" w:rsidP="00614AA0">
            <w:pPr>
              <w:pStyle w:val="Corpodetexto2"/>
              <w:autoSpaceDE w:val="0"/>
              <w:autoSpaceDN w:val="0"/>
              <w:rPr>
                <w:ins w:id="174" w:author="Ana Claro [OMIClear]" w:date="2023-10-25T15:42:00Z"/>
                <w:sz w:val="16"/>
                <w:szCs w:val="20"/>
                <w:lang w:val="es-ES"/>
              </w:rPr>
            </w:pPr>
            <w:ins w:id="175" w:author="Ana Claro [OMIClear]" w:date="2023-10-25T17:04:00Z">
              <w:r>
                <w:rPr>
                  <w:noProof/>
                  <w:sz w:val="18"/>
                  <w:szCs w:val="22"/>
                  <w:lang w:val="es-ES"/>
                </w:rPr>
                <w:pict w14:anchorId="4F7CB8BA">
                  <v:shape id="_x0000_s1031" type="#_x0000_t202" style="position:absolute;margin-left:219.65pt;margin-top:25.3pt;width:48.1pt;height:19.35pt;z-index:251665408;visibility:visible;mso-wrap-distance-left:9pt;mso-wrap-distance-top:3.6pt;mso-wrap-distance-right:9pt;mso-wrap-distance-bottom:3.6pt;mso-position-horizontal-relative:margin;mso-position-vertical-relative:margin;mso-width-relative:margin;mso-height-relative:margin;v-text-anchor:top">
                    <v:textbox style="mso-next-textbox:#_x0000_s1031">
                      <w:txbxContent>
                        <w:p w14:paraId="58DEDD01" w14:textId="4EEBC15A" w:rsidR="008242DB" w:rsidRPr="00614AA0" w:rsidRDefault="008242DB" w:rsidP="008242DB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  <w:rPrChange w:id="176" w:author="Ana Claro [OMIClear]" w:date="2023-10-25T15:41:00Z">
                                <w:rPr/>
                              </w:rPrChange>
                            </w:rPr>
                            <w:pPrChange w:id="177" w:author="Ana Claro [OMIClear]" w:date="2023-10-25T16:51:00Z">
                              <w:pPr/>
                            </w:pPrChange>
                          </w:pPr>
                          <w:ins w:id="178" w:author="Ana Claro [OMIClear]" w:date="2023-10-25T17:02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</w:t>
                            </w:r>
                          </w:ins>
                          <w:ins w:id="179" w:author="Ana Claro [OMIClear]" w:date="2023-10-25T17:04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T</w:t>
                            </w:r>
                          </w:ins>
                          <w:ins w:id="180" w:author="Ana Claro [OMIClear]" w:date="2023-10-25T17:03:00Z"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VB</w:t>
                            </w:r>
                          </w:ins>
                        </w:p>
                      </w:txbxContent>
                    </v:textbox>
                    <w10:wrap type="square" anchorx="margin" anchory="margin"/>
                  </v:shape>
                </w:pict>
              </w:r>
            </w:ins>
            <w:ins w:id="181" w:author="Ana Claro [OMIClear]" w:date="2023-10-25T15:42:00Z">
              <w:r w:rsidR="00614AA0">
                <w:rPr>
                  <w:noProof/>
                </w:rPr>
                <w:pict w14:anchorId="66FAEF2B">
                  <v:shape id="_x0000_s1027" type="#_x0000_t202" style="position:absolute;margin-left:-227.35pt;margin-top:4.85pt;width:218.3pt;height:19.35pt;z-index:25166131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f9EQIAACAEAAAOAAAAZHJzL2Uyb0RvYy54bWysk99v2yAQx98n7X9AvC920iRr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">
                    <v:textbox style="mso-next-textbox:#_x0000_s1027">
                      <w:txbxContent>
                        <w:p w14:paraId="43B63F94" w14:textId="7F120E87" w:rsidR="00614AA0" w:rsidRPr="008242DB" w:rsidRDefault="00614AA0" w:rsidP="00614AA0">
                          <w:pPr>
                            <w:pStyle w:val="Corpodetexto2"/>
                            <w:autoSpaceDE w:val="0"/>
                            <w:autoSpaceDN w:val="0"/>
                            <w:rPr>
                              <w:b/>
                              <w:bCs/>
                              <w:sz w:val="20"/>
                              <w:lang w:val="es-ES"/>
                            </w:rPr>
                          </w:pPr>
                          <w:r>
                            <w:rPr>
                              <w:i/>
                              <w:iCs/>
                              <w:sz w:val="16"/>
                              <w:szCs w:val="20"/>
                              <w:lang w:val="es-ES"/>
                            </w:rPr>
                            <w:t>EIC</w:t>
                          </w:r>
                          <w:ins w:id="182" w:author="Ana Claro [OMIClear]" w:date="2023-10-25T16:43:00Z">
                            <w:r w:rsidR="00C81062" w:rsidRPr="00C81062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r w:rsidR="00C81062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del Agente</w:t>
                            </w:r>
                          </w:ins>
                          <w:r>
                            <w:rPr>
                              <w:i/>
                              <w:iCs/>
                              <w:sz w:val="16"/>
                              <w:szCs w:val="20"/>
                              <w:lang w:val="es-ES"/>
                            </w:rPr>
                            <w:t xml:space="preserve">: </w:t>
                          </w:r>
                        </w:p>
                      </w:txbxContent>
                    </v:textbox>
                    <w10:wrap type="square"/>
                  </v:shape>
                </w:pict>
              </w:r>
            </w:ins>
          </w:p>
          <w:p w14:paraId="39B88021" w14:textId="22EC255D" w:rsidR="00614AA0" w:rsidRPr="00F5581A" w:rsidRDefault="00614AA0" w:rsidP="00614AA0">
            <w:pPr>
              <w:pStyle w:val="Corpodetexto2"/>
              <w:autoSpaceDE w:val="0"/>
              <w:autoSpaceDN w:val="0"/>
              <w:rPr>
                <w:ins w:id="183" w:author="Ana Claro [OMIClear]" w:date="2023-10-25T15:42:00Z"/>
                <w:sz w:val="16"/>
                <w:szCs w:val="20"/>
                <w:lang w:val="es-ES"/>
              </w:rPr>
            </w:pPr>
          </w:p>
          <w:p w14:paraId="503C921D" w14:textId="77777777" w:rsidR="00614AA0" w:rsidRPr="002E4679" w:rsidRDefault="00614AA0" w:rsidP="00614AA0">
            <w:pPr>
              <w:pStyle w:val="Corpodetexto2"/>
              <w:autoSpaceDE w:val="0"/>
              <w:autoSpaceDN w:val="0"/>
              <w:rPr>
                <w:ins w:id="184" w:author="Ana Claro [OMIClear]" w:date="2023-10-25T15:14:00Z"/>
                <w:sz w:val="16"/>
                <w:szCs w:val="20"/>
                <w:lang w:val="es-ES"/>
              </w:rPr>
            </w:pPr>
          </w:p>
        </w:tc>
        <w:tc>
          <w:tcPr>
            <w:tcW w:w="184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85" w:author="Ana Claro [OMIClear]" w:date="2023-10-25T15:50:00Z">
              <w:tcPr>
                <w:tcW w:w="2144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3EBE3209" w14:textId="28A6D9C2" w:rsidR="00614AA0" w:rsidRPr="00614AA0" w:rsidRDefault="00614AA0" w:rsidP="00614A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ns w:id="186" w:author="Ana Claro [OMIClear]" w:date="2023-10-25T15:14:00Z"/>
                <w:szCs w:val="22"/>
                <w:lang w:val="es-ES"/>
                <w:rPrChange w:id="187" w:author="Ana Claro [OMIClear]" w:date="2023-10-25T15:35:00Z">
                  <w:rPr>
                    <w:ins w:id="188" w:author="Ana Claro [OMIClear]" w:date="2023-10-25T15:14:00Z"/>
                    <w:szCs w:val="22"/>
                    <w:lang w:val="en-GB"/>
                  </w:rPr>
                </w:rPrChange>
              </w:rPr>
            </w:pPr>
            <w:ins w:id="189" w:author="Ana Claro [OMIClear]" w:date="2023-10-25T15:42:00Z">
              <w:r>
                <w:rPr>
                  <w:szCs w:val="22"/>
                  <w:lang w:val="en-GB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szCs w:val="22"/>
                  <w:lang w:val="en-GB"/>
                </w:rPr>
                <w:instrText xml:space="preserve"> FORMCHECKBOX </w:instrText>
              </w:r>
              <w:r>
                <w:rPr>
                  <w:szCs w:val="22"/>
                  <w:lang w:val="en-GB"/>
                </w:rPr>
              </w:r>
              <w:r>
                <w:rPr>
                  <w:szCs w:val="22"/>
                  <w:lang w:val="en-GB"/>
                </w:rPr>
                <w:fldChar w:fldCharType="separate"/>
              </w:r>
              <w:r>
                <w:rPr>
                  <w:szCs w:val="22"/>
                  <w:lang w:val="en-GB"/>
                </w:rPr>
                <w:fldChar w:fldCharType="end"/>
              </w:r>
            </w:ins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190" w:author="Ana Claro [OMIClear]" w:date="2023-10-25T15:50:00Z">
              <w:tcPr>
                <w:tcW w:w="2146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21925265" w14:textId="23FCC091" w:rsidR="00614AA0" w:rsidRPr="00614AA0" w:rsidRDefault="00614AA0" w:rsidP="00614A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ins w:id="191" w:author="Ana Claro [OMIClear]" w:date="2023-10-25T15:14:00Z"/>
                <w:szCs w:val="22"/>
                <w:lang w:val="es-ES"/>
                <w:rPrChange w:id="192" w:author="Ana Claro [OMIClear]" w:date="2023-10-25T15:35:00Z">
                  <w:rPr>
                    <w:ins w:id="193" w:author="Ana Claro [OMIClear]" w:date="2023-10-25T15:14:00Z"/>
                    <w:szCs w:val="22"/>
                    <w:lang w:val="en-GB"/>
                  </w:rPr>
                </w:rPrChange>
              </w:rPr>
            </w:pPr>
            <w:ins w:id="194" w:author="Ana Claro [OMIClear]" w:date="2023-10-25T15:42:00Z">
              <w:r>
                <w:rPr>
                  <w:szCs w:val="22"/>
                  <w:lang w:val="en-GB"/>
                </w:rPr>
                <w:fldChar w:fldCharType="begin">
                  <w:ffData>
                    <w:name w:val="Check1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>
                <w:rPr>
                  <w:szCs w:val="22"/>
                  <w:lang w:val="en-GB"/>
                </w:rPr>
                <w:instrText xml:space="preserve"> FORMCHECKBOX </w:instrText>
              </w:r>
              <w:r>
                <w:rPr>
                  <w:szCs w:val="22"/>
                  <w:lang w:val="en-GB"/>
                </w:rPr>
              </w:r>
              <w:r>
                <w:rPr>
                  <w:szCs w:val="22"/>
                  <w:lang w:val="en-GB"/>
                </w:rPr>
                <w:fldChar w:fldCharType="separate"/>
              </w:r>
              <w:r>
                <w:rPr>
                  <w:szCs w:val="22"/>
                  <w:lang w:val="en-GB"/>
                </w:rPr>
                <w:fldChar w:fldCharType="end"/>
              </w:r>
            </w:ins>
          </w:p>
        </w:tc>
      </w:tr>
    </w:tbl>
    <w:p w14:paraId="189DFA93" w14:textId="668ED8C2" w:rsidR="00980DF2" w:rsidRDefault="00B9562E" w:rsidP="00980DF2">
      <w:pPr>
        <w:numPr>
          <w:ilvl w:val="0"/>
          <w:numId w:val="21"/>
        </w:numPr>
        <w:spacing w:before="120"/>
        <w:ind w:left="709" w:right="-181" w:hanging="283"/>
        <w:rPr>
          <w:ins w:id="195" w:author="Ana Claro [OMIClear]" w:date="2023-10-25T16:50:00Z"/>
          <w:rFonts w:ascii="Arial" w:hAnsi="Arial" w:cs="Arial"/>
          <w:bCs/>
          <w:i/>
          <w:sz w:val="16"/>
          <w:szCs w:val="22"/>
          <w:lang w:val="es-ES"/>
        </w:rPr>
      </w:pPr>
      <w:ins w:id="196" w:author="Ana Claro [OMIClear]" w:date="2023-10-25T16:51:00Z">
        <w:r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El código final de la cuenta será</w:t>
        </w:r>
      </w:ins>
      <w:ins w:id="197" w:author="Ana Claro [OMIClear]" w:date="2023-10-25T17:06:00Z"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: </w:t>
        </w:r>
        <w:r w:rsidR="008242DB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[código </w:t>
        </w:r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del</w:t>
        </w:r>
        <w:r w:rsidR="008242DB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 agente</w:t>
        </w:r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 en el mercado OMIE</w:t>
        </w:r>
        <w:r w:rsidR="008242DB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] + “_” + [</w:t>
        </w:r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2 caracteres a</w:t>
        </w:r>
      </w:ins>
      <w:ins w:id="198" w:author="Ana Claro [OMIClear]" w:date="2023-10-25T17:07:00Z"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l</w:t>
        </w:r>
      </w:ins>
      <w:ins w:id="199" w:author="Ana Claro [OMIClear]" w:date="2023-10-25T17:06:00Z"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fanu</w:t>
        </w:r>
      </w:ins>
      <w:ins w:id="200" w:author="Ana Claro [OMIClear]" w:date="2023-10-25T17:07:00Z"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m</w:t>
        </w:r>
      </w:ins>
      <w:ins w:id="201" w:author="Ana Claro [OMIClear]" w:date="2023-10-25T17:06:00Z">
        <w:r w:rsidR="008242DB">
          <w:rPr>
            <w:rFonts w:ascii="Arial" w:hAnsi="Arial" w:cs="Arial"/>
            <w:bCs/>
            <w:i/>
            <w:sz w:val="16"/>
            <w:szCs w:val="22"/>
            <w:lang w:val="es-ES"/>
          </w:rPr>
          <w:t>éricos</w:t>
        </w:r>
        <w:r w:rsidR="008242DB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]. </w:t>
        </w:r>
        <w:r w:rsidR="008242DB" w:rsidRPr="00F5581A">
          <w:rPr>
            <w:rFonts w:ascii="Arial" w:hAnsi="Arial" w:cs="Arial"/>
            <w:bCs/>
            <w:i/>
            <w:sz w:val="16"/>
            <w:szCs w:val="22"/>
            <w:u w:val="single"/>
            <w:lang w:val="es-ES"/>
          </w:rPr>
          <w:t>Ejemplo</w:t>
        </w:r>
      </w:ins>
      <w:ins w:id="202" w:author="Ana Claro [OMIClear]" w:date="2023-10-25T17:07:00Z">
        <w:r w:rsidR="008242DB" w:rsidRPr="008242DB">
          <w:rPr>
            <w:rFonts w:ascii="Arial" w:hAnsi="Arial" w:cs="Arial"/>
            <w:bCs/>
            <w:i/>
            <w:sz w:val="16"/>
            <w:szCs w:val="22"/>
            <w:lang w:val="es-ES"/>
            <w:rPrChange w:id="203" w:author="Ana Claro [OMIClear]" w:date="2023-10-25T17:07:00Z">
              <w:rPr>
                <w:rFonts w:ascii="Arial" w:hAnsi="Arial" w:cs="Arial"/>
                <w:bCs/>
                <w:i/>
                <w:sz w:val="16"/>
                <w:szCs w:val="22"/>
                <w:u w:val="single"/>
                <w:lang w:val="es-ES"/>
              </w:rPr>
            </w:rPrChange>
          </w:rPr>
          <w:t>: ABCD_1</w:t>
        </w:r>
      </w:ins>
    </w:p>
    <w:p w14:paraId="1B817AF6" w14:textId="699873C3" w:rsidR="00C81062" w:rsidRDefault="00C32B5D" w:rsidP="00980DF2">
      <w:pPr>
        <w:numPr>
          <w:ilvl w:val="0"/>
          <w:numId w:val="21"/>
        </w:numPr>
        <w:spacing w:before="120"/>
        <w:ind w:left="709" w:right="-181" w:hanging="283"/>
        <w:rPr>
          <w:ins w:id="204" w:author="Ana Claro [OMIClear]" w:date="2023-10-25T16:46:00Z"/>
          <w:rFonts w:ascii="Arial" w:hAnsi="Arial" w:cs="Arial"/>
          <w:bCs/>
          <w:i/>
          <w:sz w:val="16"/>
          <w:szCs w:val="22"/>
          <w:lang w:val="es-ES"/>
        </w:rPr>
        <w:pPrChange w:id="205" w:author="Ana Claro [OMIClear]" w:date="2023-10-25T16:49:00Z">
          <w:pPr>
            <w:spacing w:before="120"/>
            <w:ind w:left="357" w:right="-181"/>
          </w:pPr>
        </w:pPrChange>
      </w:pPr>
      <w:del w:id="206" w:author="Ana Claro [OMIClear]" w:date="2023-10-25T16:49:00Z">
        <w:r w:rsidRPr="002E4679" w:rsidDel="00980DF2">
          <w:rPr>
            <w:rFonts w:ascii="Arial" w:hAnsi="Arial" w:cs="Arial"/>
            <w:bCs/>
            <w:i/>
            <w:sz w:val="16"/>
            <w:szCs w:val="22"/>
            <w:lang w:val="es-ES"/>
          </w:rPr>
          <w:delText>(</w:delText>
        </w:r>
      </w:del>
      <w:del w:id="207" w:author="Ana Claro [OMIClear]" w:date="2023-10-25T16:44:00Z">
        <w:r w:rsidRPr="002E4679" w:rsidDel="00C81062">
          <w:rPr>
            <w:rFonts w:ascii="Arial" w:hAnsi="Arial" w:cs="Arial"/>
            <w:bCs/>
            <w:i/>
            <w:sz w:val="16"/>
            <w:szCs w:val="22"/>
            <w:lang w:val="es-ES"/>
          </w:rPr>
          <w:delText>2</w:delText>
        </w:r>
      </w:del>
      <w:del w:id="208" w:author="Ana Claro [OMIClear]" w:date="2023-10-25T16:49:00Z">
        <w:r w:rsidRPr="002E4679" w:rsidDel="00980DF2">
          <w:rPr>
            <w:rFonts w:ascii="Arial" w:hAnsi="Arial" w:cs="Arial"/>
            <w:bCs/>
            <w:i/>
            <w:sz w:val="16"/>
            <w:szCs w:val="22"/>
            <w:lang w:val="es-ES"/>
          </w:rPr>
          <w:delText>)</w:delText>
        </w:r>
      </w:del>
      <w:ins w:id="209" w:author="Ana Claro [OMIClear]" w:date="2023-10-25T16:45:00Z">
        <w:r w:rsidR="00C81062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El código final de la cuenta será: [código EIC del agente] + “_” + [código del punto virtual</w:t>
        </w:r>
        <w:r w:rsid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 PVB</w:t>
        </w:r>
        <w:r w:rsidR="00C81062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]. </w:t>
        </w:r>
        <w:r w:rsidR="00C81062" w:rsidRPr="00980DF2">
          <w:rPr>
            <w:rFonts w:ascii="Arial" w:hAnsi="Arial" w:cs="Arial"/>
            <w:bCs/>
            <w:i/>
            <w:sz w:val="16"/>
            <w:szCs w:val="22"/>
            <w:u w:val="single"/>
            <w:lang w:val="es-ES"/>
            <w:rPrChange w:id="210" w:author="Ana Claro [OMIClear]" w:date="2023-10-25T16:50:00Z">
              <w:rPr>
                <w:rFonts w:ascii="Arial" w:hAnsi="Arial" w:cs="Arial"/>
                <w:bCs/>
                <w:i/>
                <w:sz w:val="16"/>
                <w:szCs w:val="22"/>
                <w:lang w:val="es-ES"/>
              </w:rPr>
            </w:rPrChange>
          </w:rPr>
          <w:t>Ejemplo</w:t>
        </w:r>
        <w:r w:rsidR="00C81062"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: 16XPT-OMICLEAR-9_PVB </w:t>
        </w:r>
      </w:ins>
      <w:del w:id="211" w:author="Ana Claro [OMIClear]" w:date="2023-10-25T16:45:00Z">
        <w:r w:rsidRPr="002E4679" w:rsidDel="00C81062">
          <w:rPr>
            <w:rFonts w:ascii="Arial" w:hAnsi="Arial" w:cs="Arial"/>
            <w:bCs/>
            <w:i/>
            <w:sz w:val="16"/>
            <w:szCs w:val="22"/>
            <w:lang w:val="es-ES"/>
          </w:rPr>
          <w:delText xml:space="preserve"> </w:delText>
        </w:r>
      </w:del>
    </w:p>
    <w:p w14:paraId="6E32330E" w14:textId="3EAACDB5" w:rsidR="00C81062" w:rsidRDefault="00C81062" w:rsidP="00980DF2">
      <w:pPr>
        <w:numPr>
          <w:ilvl w:val="0"/>
          <w:numId w:val="21"/>
        </w:numPr>
        <w:spacing w:before="120"/>
        <w:ind w:left="709" w:right="-181" w:hanging="283"/>
        <w:rPr>
          <w:ins w:id="212" w:author="Ana Claro [OMIClear]" w:date="2023-10-25T16:46:00Z"/>
          <w:rFonts w:ascii="Arial" w:hAnsi="Arial" w:cs="Arial"/>
          <w:bCs/>
          <w:i/>
          <w:sz w:val="16"/>
          <w:szCs w:val="22"/>
          <w:lang w:val="es-ES"/>
        </w:rPr>
        <w:pPrChange w:id="213" w:author="Ana Claro [OMIClear]" w:date="2023-10-25T16:49:00Z">
          <w:pPr>
            <w:spacing w:before="120"/>
            <w:ind w:left="357" w:right="-181"/>
          </w:pPr>
        </w:pPrChange>
      </w:pPr>
      <w:ins w:id="214" w:author="Ana Claro [OMIClear]" w:date="2023-10-25T16:46:00Z">
        <w:r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El código final de la cuenta será: [código EIC del agente] + “_” + [código del punto virtual</w:t>
        </w:r>
        <w:r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 </w:t>
        </w:r>
      </w:ins>
      <w:ins w:id="215" w:author="Ana Claro [OMIClear]" w:date="2023-10-25T16:50:00Z">
        <w:r w:rsidR="00980DF2">
          <w:rPr>
            <w:rFonts w:ascii="Arial" w:hAnsi="Arial" w:cs="Arial"/>
            <w:bCs/>
            <w:i/>
            <w:sz w:val="16"/>
            <w:szCs w:val="22"/>
            <w:lang w:val="es-ES"/>
          </w:rPr>
          <w:t>T</w:t>
        </w:r>
      </w:ins>
      <w:ins w:id="216" w:author="Ana Claro [OMIClear]" w:date="2023-10-25T16:46:00Z">
        <w:r>
          <w:rPr>
            <w:rFonts w:ascii="Arial" w:hAnsi="Arial" w:cs="Arial"/>
            <w:bCs/>
            <w:i/>
            <w:sz w:val="16"/>
            <w:szCs w:val="22"/>
            <w:lang w:val="es-ES"/>
          </w:rPr>
          <w:t>VB</w:t>
        </w:r>
        <w:r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 xml:space="preserve">]. </w:t>
        </w:r>
        <w:r w:rsidRPr="00980DF2">
          <w:rPr>
            <w:rFonts w:ascii="Arial" w:hAnsi="Arial" w:cs="Arial"/>
            <w:bCs/>
            <w:i/>
            <w:sz w:val="16"/>
            <w:szCs w:val="22"/>
            <w:u w:val="single"/>
            <w:lang w:val="es-ES"/>
            <w:rPrChange w:id="217" w:author="Ana Claro [OMIClear]" w:date="2023-10-25T16:50:00Z">
              <w:rPr>
                <w:rFonts w:ascii="Arial" w:hAnsi="Arial" w:cs="Arial"/>
                <w:bCs/>
                <w:i/>
                <w:sz w:val="16"/>
                <w:szCs w:val="22"/>
                <w:lang w:val="es-ES"/>
              </w:rPr>
            </w:rPrChange>
          </w:rPr>
          <w:t>Ejemplo</w:t>
        </w:r>
        <w:r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: 16XPT-OMICLEAR-9_</w:t>
        </w:r>
      </w:ins>
      <w:ins w:id="218" w:author="Ana Claro [OMIClear]" w:date="2023-10-25T16:50:00Z">
        <w:r w:rsidR="00980DF2">
          <w:rPr>
            <w:rFonts w:ascii="Arial" w:hAnsi="Arial" w:cs="Arial"/>
            <w:bCs/>
            <w:i/>
            <w:sz w:val="16"/>
            <w:szCs w:val="22"/>
            <w:lang w:val="es-ES"/>
          </w:rPr>
          <w:t>T</w:t>
        </w:r>
      </w:ins>
      <w:ins w:id="219" w:author="Ana Claro [OMIClear]" w:date="2023-10-25T16:46:00Z">
        <w:r w:rsidRPr="00C81062">
          <w:rPr>
            <w:rFonts w:ascii="Arial" w:hAnsi="Arial" w:cs="Arial"/>
            <w:bCs/>
            <w:i/>
            <w:sz w:val="16"/>
            <w:szCs w:val="22"/>
            <w:lang w:val="es-ES"/>
          </w:rPr>
          <w:t>VB</w:t>
        </w:r>
      </w:ins>
    </w:p>
    <w:p w14:paraId="08D49E41" w14:textId="20C0B79C" w:rsidR="00C32B5D" w:rsidRPr="002E4679" w:rsidRDefault="00C32B5D" w:rsidP="008242DB">
      <w:pPr>
        <w:numPr>
          <w:ilvl w:val="0"/>
          <w:numId w:val="21"/>
        </w:numPr>
        <w:spacing w:before="120"/>
        <w:ind w:left="709" w:right="-24" w:hanging="283"/>
        <w:rPr>
          <w:rFonts w:ascii="Arial" w:hAnsi="Arial" w:cs="Arial"/>
          <w:bCs/>
          <w:i/>
          <w:sz w:val="16"/>
          <w:szCs w:val="22"/>
          <w:lang w:val="es-ES"/>
        </w:rPr>
        <w:pPrChange w:id="220" w:author="Ana Claro [OMIClear]" w:date="2023-10-25T17:07:00Z">
          <w:pPr>
            <w:spacing w:before="120"/>
            <w:ind w:left="357" w:right="-181"/>
          </w:pPr>
        </w:pPrChange>
      </w:pP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Definir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la titularidad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d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e la cue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nta:</w:t>
      </w:r>
    </w:p>
    <w:p w14:paraId="5FC7DA76" w14:textId="77777777" w:rsidR="00E96406" w:rsidRPr="002E4679" w:rsidRDefault="002E4679" w:rsidP="008242DB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>Prop</w:t>
      </w:r>
      <w:r w:rsidR="00E96406"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 xml:space="preserve">ia 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–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l</w:t>
      </w:r>
      <w:r>
        <w:rPr>
          <w:rFonts w:ascii="Arial" w:hAnsi="Arial" w:cs="Arial"/>
          <w:bCs/>
          <w:i/>
          <w:sz w:val="16"/>
          <w:szCs w:val="22"/>
          <w:lang w:val="es-ES"/>
        </w:rPr>
        <w:t>a titularidad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es del Agente de Liquidación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Física que pretende liquidar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físicamente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las Posiciones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regist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r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ad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as en Cue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ntas de Regist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ro cuy</w:t>
      </w:r>
      <w:r>
        <w:rPr>
          <w:rFonts w:ascii="Arial" w:hAnsi="Arial" w:cs="Arial"/>
          <w:bCs/>
          <w:i/>
          <w:sz w:val="16"/>
          <w:szCs w:val="22"/>
          <w:lang w:val="es-ES"/>
        </w:rPr>
        <w:t>a titularidad se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a </w:t>
      </w:r>
      <w:r>
        <w:rPr>
          <w:rFonts w:ascii="Arial" w:hAnsi="Arial" w:cs="Arial"/>
          <w:bCs/>
          <w:i/>
          <w:sz w:val="16"/>
          <w:szCs w:val="22"/>
          <w:lang w:val="es-ES"/>
        </w:rPr>
        <w:t>la misma Entidad o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de u</w:t>
      </w:r>
      <w:r>
        <w:rPr>
          <w:rFonts w:ascii="Arial" w:hAnsi="Arial" w:cs="Arial"/>
          <w:bCs/>
          <w:i/>
          <w:sz w:val="16"/>
          <w:szCs w:val="22"/>
          <w:lang w:val="es-ES"/>
        </w:rPr>
        <w:t>na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Entidad </w:t>
      </w:r>
      <w:r>
        <w:rPr>
          <w:rFonts w:ascii="Arial" w:hAnsi="Arial" w:cs="Arial"/>
          <w:bCs/>
          <w:i/>
          <w:sz w:val="16"/>
          <w:szCs w:val="22"/>
          <w:lang w:val="es-ES"/>
        </w:rPr>
        <w:t>con la cual esté en una relación de dominio o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grupo</w:t>
      </w:r>
      <w:r w:rsidR="00D921D5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empresarial</w:t>
      </w:r>
      <w:r w:rsidR="00E96406" w:rsidRPr="002E4679">
        <w:rPr>
          <w:rFonts w:ascii="Arial" w:hAnsi="Arial" w:cs="Arial"/>
          <w:bCs/>
          <w:i/>
          <w:sz w:val="16"/>
          <w:szCs w:val="22"/>
          <w:lang w:val="es-ES"/>
        </w:rPr>
        <w:t>;</w:t>
      </w:r>
    </w:p>
    <w:p w14:paraId="1114B936" w14:textId="77777777" w:rsidR="009E201C" w:rsidRPr="002E4679" w:rsidRDefault="00E96406" w:rsidP="008242DB">
      <w:pPr>
        <w:numPr>
          <w:ilvl w:val="0"/>
          <w:numId w:val="19"/>
        </w:numPr>
        <w:spacing w:before="60"/>
        <w:ind w:left="709" w:right="-24" w:hanging="142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2E4679">
        <w:rPr>
          <w:rFonts w:ascii="Arial" w:hAnsi="Arial" w:cs="Arial"/>
          <w:bCs/>
          <w:i/>
          <w:sz w:val="16"/>
          <w:szCs w:val="22"/>
          <w:u w:val="single"/>
          <w:lang w:val="es-ES"/>
        </w:rPr>
        <w:t>De cliente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-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la titularidad es del cliente con lo c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ual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el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Agente de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Liquidación 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Física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h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a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firmado un 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Acuerdo de Liquidación Física, por forma a a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segurar </w:t>
      </w:r>
      <w:r w:rsidR="002E4679" w:rsidRPr="002E4679">
        <w:rPr>
          <w:rFonts w:ascii="Arial" w:hAnsi="Arial" w:cs="Arial"/>
          <w:bCs/>
          <w:i/>
          <w:sz w:val="16"/>
          <w:szCs w:val="22"/>
          <w:lang w:val="es-ES"/>
        </w:rPr>
        <w:t>físicamente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las Posiciones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 xml:space="preserve"> regist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radas en Cue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ntas de Regist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r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o det</w:t>
      </w:r>
      <w:r w:rsidR="002E4679">
        <w:rPr>
          <w:rFonts w:ascii="Arial" w:hAnsi="Arial" w:cs="Arial"/>
          <w:bCs/>
          <w:i/>
          <w:sz w:val="16"/>
          <w:szCs w:val="22"/>
          <w:lang w:val="es-ES"/>
        </w:rPr>
        <w:t>enidas por es</w:t>
      </w:r>
      <w:r w:rsidRPr="002E4679">
        <w:rPr>
          <w:rFonts w:ascii="Arial" w:hAnsi="Arial" w:cs="Arial"/>
          <w:bCs/>
          <w:i/>
          <w:sz w:val="16"/>
          <w:szCs w:val="22"/>
          <w:lang w:val="es-ES"/>
        </w:rPr>
        <w:t>e cliente.</w:t>
      </w:r>
    </w:p>
    <w:p w14:paraId="63120603" w14:textId="77777777" w:rsidR="008E4D0E" w:rsidRDefault="008E4D0E" w:rsidP="002C71DD">
      <w:pPr>
        <w:autoSpaceDE w:val="0"/>
        <w:autoSpaceDN w:val="0"/>
        <w:adjustRightInd w:val="0"/>
        <w:rPr>
          <w:ins w:id="221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66DD1B29" w14:textId="77777777" w:rsidR="0060093B" w:rsidRDefault="0060093B" w:rsidP="002C71DD">
      <w:pPr>
        <w:autoSpaceDE w:val="0"/>
        <w:autoSpaceDN w:val="0"/>
        <w:adjustRightInd w:val="0"/>
        <w:rPr>
          <w:ins w:id="222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7D9EF829" w14:textId="77777777" w:rsidR="0060093B" w:rsidRDefault="0060093B" w:rsidP="002C71DD">
      <w:pPr>
        <w:autoSpaceDE w:val="0"/>
        <w:autoSpaceDN w:val="0"/>
        <w:adjustRightInd w:val="0"/>
        <w:rPr>
          <w:ins w:id="223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29E678C6" w14:textId="77777777" w:rsidR="0060093B" w:rsidRDefault="0060093B" w:rsidP="002C71DD">
      <w:pPr>
        <w:autoSpaceDE w:val="0"/>
        <w:autoSpaceDN w:val="0"/>
        <w:adjustRightInd w:val="0"/>
        <w:rPr>
          <w:ins w:id="224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4A95DD9A" w14:textId="77777777" w:rsidR="0060093B" w:rsidRDefault="0060093B" w:rsidP="002C71DD">
      <w:pPr>
        <w:autoSpaceDE w:val="0"/>
        <w:autoSpaceDN w:val="0"/>
        <w:adjustRightInd w:val="0"/>
        <w:rPr>
          <w:ins w:id="225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67AAB6F9" w14:textId="77777777" w:rsidR="0060093B" w:rsidRDefault="0060093B" w:rsidP="002C71DD">
      <w:pPr>
        <w:autoSpaceDE w:val="0"/>
        <w:autoSpaceDN w:val="0"/>
        <w:adjustRightInd w:val="0"/>
        <w:rPr>
          <w:ins w:id="226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1F8731B2" w14:textId="77777777" w:rsidR="0060093B" w:rsidRDefault="0060093B" w:rsidP="002C71DD">
      <w:pPr>
        <w:autoSpaceDE w:val="0"/>
        <w:autoSpaceDN w:val="0"/>
        <w:adjustRightInd w:val="0"/>
        <w:rPr>
          <w:ins w:id="227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6F9D133F" w14:textId="77777777" w:rsidR="0060093B" w:rsidRDefault="0060093B" w:rsidP="002C71DD">
      <w:pPr>
        <w:autoSpaceDE w:val="0"/>
        <w:autoSpaceDN w:val="0"/>
        <w:adjustRightInd w:val="0"/>
        <w:rPr>
          <w:ins w:id="228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2DF1BEA0" w14:textId="77777777" w:rsidR="0060093B" w:rsidRDefault="0060093B" w:rsidP="002C71DD">
      <w:pPr>
        <w:autoSpaceDE w:val="0"/>
        <w:autoSpaceDN w:val="0"/>
        <w:adjustRightInd w:val="0"/>
        <w:rPr>
          <w:ins w:id="229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6B7443F3" w14:textId="77777777" w:rsidR="0060093B" w:rsidRDefault="0060093B" w:rsidP="002C71DD">
      <w:pPr>
        <w:autoSpaceDE w:val="0"/>
        <w:autoSpaceDN w:val="0"/>
        <w:adjustRightInd w:val="0"/>
        <w:rPr>
          <w:ins w:id="230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60242EC9" w14:textId="77777777" w:rsidR="0060093B" w:rsidRDefault="0060093B" w:rsidP="002C71DD">
      <w:pPr>
        <w:autoSpaceDE w:val="0"/>
        <w:autoSpaceDN w:val="0"/>
        <w:adjustRightInd w:val="0"/>
        <w:rPr>
          <w:ins w:id="231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1EBE15C7" w14:textId="77777777" w:rsidR="0060093B" w:rsidRDefault="0060093B" w:rsidP="002C71DD">
      <w:pPr>
        <w:autoSpaceDE w:val="0"/>
        <w:autoSpaceDN w:val="0"/>
        <w:adjustRightInd w:val="0"/>
        <w:rPr>
          <w:ins w:id="232" w:author="Ana Claro [OMIClear]" w:date="2023-10-25T15:52:00Z"/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2FB61835" w14:textId="77777777" w:rsidR="0060093B" w:rsidRPr="002E4679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457D802D" w14:textId="458B089B" w:rsidR="00743E8A" w:rsidRPr="002E4679" w:rsidRDefault="00743E8A" w:rsidP="00E96406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s-ES"/>
        </w:rPr>
      </w:pPr>
      <w:r w:rsidRPr="002E4679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>nta de Regist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r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o 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asociada a la Cue</w:t>
      </w:r>
      <w:r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nta de </w:t>
      </w:r>
      <w:r w:rsidR="002E4679" w:rsidRPr="002E4679">
        <w:rPr>
          <w:rFonts w:ascii="Arial" w:hAnsi="Arial" w:cs="Arial"/>
          <w:b/>
          <w:bCs/>
          <w:sz w:val="20"/>
          <w:szCs w:val="22"/>
          <w:lang w:val="es-ES"/>
        </w:rPr>
        <w:t>Liquidación</w:t>
      </w:r>
      <w:r w:rsidR="00EA02DE" w:rsidRPr="002E4679">
        <w:rPr>
          <w:rFonts w:ascii="Arial" w:hAnsi="Arial" w:cs="Arial"/>
          <w:b/>
          <w:bCs/>
          <w:sz w:val="20"/>
          <w:szCs w:val="22"/>
          <w:lang w:val="es-ES"/>
        </w:rPr>
        <w:t xml:space="preserve"> Física</w:t>
      </w:r>
      <w:ins w:id="233" w:author="Ana Claro [OMIClear]" w:date="2023-10-25T17:09:00Z">
        <w:r w:rsidR="008242DB">
          <w:rPr>
            <w:rFonts w:ascii="Arial" w:hAnsi="Arial" w:cs="Arial"/>
            <w:b/>
            <w:bCs/>
            <w:sz w:val="20"/>
            <w:szCs w:val="22"/>
            <w:lang w:val="es-ES"/>
          </w:rPr>
          <w:t xml:space="preserve"> identificada en el </w:t>
        </w:r>
        <w:proofErr w:type="spellStart"/>
        <w:r w:rsidR="008242DB">
          <w:rPr>
            <w:rFonts w:ascii="Arial" w:hAnsi="Arial" w:cs="Arial"/>
            <w:b/>
            <w:bCs/>
            <w:sz w:val="20"/>
            <w:szCs w:val="22"/>
            <w:lang w:val="es-ES"/>
          </w:rPr>
          <w:t>nº</w:t>
        </w:r>
        <w:proofErr w:type="spellEnd"/>
        <w:r w:rsidR="008242DB">
          <w:rPr>
            <w:rFonts w:ascii="Arial" w:hAnsi="Arial" w:cs="Arial"/>
            <w:b/>
            <w:bCs/>
            <w:sz w:val="20"/>
            <w:szCs w:val="22"/>
            <w:lang w:val="es-ES"/>
          </w:rPr>
          <w:t xml:space="preserve"> 3</w:t>
        </w:r>
      </w:ins>
    </w:p>
    <w:tbl>
      <w:tblPr>
        <w:tblW w:w="9922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  <w:tblPrChange w:id="234" w:author="Ana Claro [OMIClear]" w:date="2023-10-25T17:09:00Z">
          <w:tblPr>
            <w:tblW w:w="10064" w:type="dxa"/>
            <w:tblInd w:w="534" w:type="dxa"/>
            <w:tbl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  <w:insideH w:val="single" w:sz="4" w:space="0" w:color="333333"/>
              <w:insideV w:val="single" w:sz="4" w:space="0" w:color="333333"/>
            </w:tblBorders>
            <w:tblLayout w:type="fixed"/>
            <w:tblLook w:val="00A0" w:firstRow="1" w:lastRow="0" w:firstColumn="1" w:lastColumn="0" w:noHBand="0" w:noVBand="0"/>
          </w:tblPr>
        </w:tblPrChange>
      </w:tblPr>
      <w:tblGrid>
        <w:gridCol w:w="5670"/>
        <w:gridCol w:w="4252"/>
        <w:tblGridChange w:id="235">
          <w:tblGrid>
            <w:gridCol w:w="4819"/>
            <w:gridCol w:w="5245"/>
          </w:tblGrid>
        </w:tblGridChange>
      </w:tblGrid>
      <w:tr w:rsidR="00C32B5D" w:rsidRPr="000E6A88" w14:paraId="1AB28085" w14:textId="77777777" w:rsidTr="008242DB">
        <w:trPr>
          <w:trHeight w:val="210"/>
          <w:trPrChange w:id="236" w:author="Ana Claro [OMIClear]" w:date="2023-10-25T17:09:00Z">
            <w:trPr>
              <w:trHeight w:val="328"/>
            </w:trPr>
          </w:trPrChange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  <w:tcPrChange w:id="237" w:author="Ana Claro [OMIClear]" w:date="2023-10-25T17:09:00Z">
              <w:tcPr>
                <w:tcW w:w="4819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92D050"/>
                <w:vAlign w:val="center"/>
                <w:hideMark/>
              </w:tcPr>
            </w:tcPrChange>
          </w:tcPr>
          <w:p w14:paraId="7AAB0514" w14:textId="79D486D2" w:rsidR="00C32B5D" w:rsidRPr="00743E8A" w:rsidRDefault="002E4679" w:rsidP="00FC385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Código de la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Cue</w:t>
            </w:r>
            <w:r w:rsidR="00C32B5D"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>nta</w:t>
            </w:r>
            <w:proofErr w:type="spellEnd"/>
            <w:r w:rsidR="00C32B5D" w:rsidRPr="00743E8A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de 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r</w:t>
            </w:r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o</w:t>
            </w:r>
            <w:ins w:id="238" w:author="Ana Claro [OMIClear]" w:date="2023-10-25T15:50:00Z">
              <w:r w:rsidR="0060093B">
                <w:rPr>
                  <w:rFonts w:ascii="Arial Narrow" w:hAnsi="Arial Narrow"/>
                  <w:b/>
                  <w:color w:val="FFFFFF"/>
                  <w:sz w:val="20"/>
                  <w:szCs w:val="20"/>
                </w:rPr>
                <w:t xml:space="preserve"> Física</w:t>
              </w:r>
            </w:ins>
            <w:r w:rsid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C32B5D"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>(3)</w:t>
            </w: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  <w:tcPrChange w:id="239" w:author="Ana Claro [OMIClear]" w:date="2023-10-25T17:09:00Z">
              <w:tcPr>
                <w:tcW w:w="5245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shd w:val="clear" w:color="auto" w:fill="92D050"/>
                <w:vAlign w:val="center"/>
                <w:hideMark/>
              </w:tcPr>
            </w:tcPrChange>
          </w:tcPr>
          <w:p w14:paraId="0DEEBC17" w14:textId="0739BB19" w:rsidR="00C32B5D" w:rsidRPr="002E4679" w:rsidRDefault="00C32B5D" w:rsidP="002E467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Nom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br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 d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</w:t>
            </w:r>
            <w:ins w:id="240" w:author="Ana Claro [OMIClear]" w:date="2023-10-25T17:09:00Z">
              <w:r w:rsidR="008242DB">
                <w:rPr>
                  <w:rFonts w:ascii="Arial Narrow" w:hAnsi="Arial Narrow"/>
                  <w:b/>
                  <w:color w:val="FFFFFF"/>
                  <w:sz w:val="20"/>
                  <w:szCs w:val="20"/>
                  <w:lang w:val="es-ES"/>
                </w:rPr>
                <w:t xml:space="preserve"> la entidad que actúa como</w:t>
              </w:r>
            </w:ins>
            <w:del w:id="241" w:author="Ana Claro [OMIClear]" w:date="2023-10-25T17:09:00Z">
              <w:r w:rsidR="002E4679" w:rsidRPr="002E4679" w:rsidDel="008242DB">
                <w:rPr>
                  <w:rFonts w:ascii="Arial Narrow" w:hAnsi="Arial Narrow"/>
                  <w:b/>
                  <w:color w:val="FFFFFF"/>
                  <w:sz w:val="20"/>
                  <w:szCs w:val="20"/>
                  <w:lang w:val="es-ES"/>
                </w:rPr>
                <w:delText>l</w:delText>
              </w:r>
            </w:del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Agente de Regist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o </w:t>
            </w:r>
            <w:r w:rsidR="002E4679"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 Cliente del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Agente de Regist</w:t>
            </w:r>
            <w:r w:rsid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r</w:t>
            </w:r>
            <w:r w:rsidRPr="002E4679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o </w:t>
            </w:r>
          </w:p>
        </w:tc>
      </w:tr>
      <w:tr w:rsidR="00C32B5D" w:rsidRPr="0060093B" w14:paraId="2473CBF5" w14:textId="77777777" w:rsidTr="008242DB">
        <w:trPr>
          <w:trHeight w:val="895"/>
          <w:trPrChange w:id="242" w:author="Ana Claro [OMIClear]" w:date="2023-10-25T17:09:00Z">
            <w:trPr>
              <w:trHeight w:val="1648"/>
            </w:trPr>
          </w:trPrChange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243" w:author="Ana Claro [OMIClear]" w:date="2023-10-25T17:09:00Z">
              <w:tcPr>
                <w:tcW w:w="4819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4CF930B4" w14:textId="5D32E8B0" w:rsidR="00C32B5D" w:rsidRPr="002E4679" w:rsidDel="0060093B" w:rsidRDefault="002E4679" w:rsidP="00FC3858">
            <w:pPr>
              <w:pStyle w:val="Corpodetexto2"/>
              <w:autoSpaceDE w:val="0"/>
              <w:autoSpaceDN w:val="0"/>
              <w:spacing w:before="120"/>
              <w:rPr>
                <w:del w:id="244" w:author="Ana Claro [OMIClear]" w:date="2023-10-25T15:52:00Z"/>
                <w:b/>
                <w:sz w:val="18"/>
                <w:szCs w:val="20"/>
                <w:lang w:val="es-ES"/>
              </w:rPr>
            </w:pPr>
            <w:del w:id="245" w:author="Ana Claro [OMIClear]" w:date="2023-10-25T15:52:00Z">
              <w:r w:rsidRPr="002E4679" w:rsidDel="0060093B">
                <w:rPr>
                  <w:sz w:val="18"/>
                  <w:szCs w:val="20"/>
                  <w:lang w:val="es-ES"/>
                </w:rPr>
                <w:delText>Si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 xml:space="preserve"> </w:delText>
              </w:r>
              <w:r w:rsidRPr="002E4679" w:rsidDel="0060093B">
                <w:rPr>
                  <w:sz w:val="18"/>
                  <w:szCs w:val="20"/>
                  <w:lang w:val="es-ES"/>
                </w:rPr>
                <w:delText>Cue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>nta de Regist</w:delText>
              </w:r>
              <w:r w:rsidRPr="002E4679" w:rsidDel="0060093B">
                <w:rPr>
                  <w:sz w:val="18"/>
                  <w:szCs w:val="20"/>
                  <w:lang w:val="es-ES"/>
                </w:rPr>
                <w:delText>r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 xml:space="preserve">o de </w:delText>
              </w:r>
              <w:r w:rsidRPr="002E4679" w:rsidDel="0060093B">
                <w:rPr>
                  <w:sz w:val="18"/>
                  <w:szCs w:val="20"/>
                  <w:lang w:val="es-ES"/>
                </w:rPr>
                <w:delText>Electricidad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 xml:space="preserve"> </w:delText>
              </w:r>
              <w:r w:rsidR="00156445" w:rsidRPr="002E4679" w:rsidDel="0060093B">
                <w:rPr>
                  <w:sz w:val="18"/>
                  <w:szCs w:val="20"/>
                  <w:lang w:val="es-ES"/>
                </w:rPr>
                <w:delText>(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>Física</w:delText>
              </w:r>
              <w:r w:rsidR="00156445" w:rsidRPr="002E4679" w:rsidDel="0060093B">
                <w:rPr>
                  <w:sz w:val="18"/>
                  <w:szCs w:val="20"/>
                  <w:lang w:val="es-ES"/>
                </w:rPr>
                <w:delText>)</w:delText>
              </w:r>
              <w:r w:rsidR="00C32B5D" w:rsidRPr="002E4679" w:rsidDel="0060093B">
                <w:rPr>
                  <w:sz w:val="18"/>
                  <w:szCs w:val="20"/>
                  <w:lang w:val="es-ES"/>
                </w:rPr>
                <w:delText>:</w:delText>
              </w:r>
            </w:del>
          </w:p>
          <w:tbl>
            <w:tblPr>
              <w:tblpPr w:leftFromText="141" w:rightFromText="141" w:vertAnchor="page" w:horzAnchor="margin" w:tblpY="352"/>
              <w:tblOverlap w:val="never"/>
              <w:tblW w:w="333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  <w:tblPrChange w:id="246" w:author="Ana Claro [OMIClear]" w:date="2023-10-25T15:56:00Z">
                <w:tblPr>
                  <w:tblpPr w:leftFromText="141" w:rightFromText="141" w:vertAnchor="page" w:horzAnchor="margin" w:tblpY="352"/>
                  <w:tblOverlap w:val="never"/>
                  <w:tblW w:w="3302" w:type="dxa"/>
                  <w:tbl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  <w:insideH w:val="single" w:sz="4" w:space="0" w:color="333333"/>
                    <w:insideV w:val="single" w:sz="4" w:space="0" w:color="333333"/>
                  </w:tblBorders>
                  <w:tblLayout w:type="fixed"/>
                  <w:tblLook w:val="01E0" w:firstRow="1" w:lastRow="1" w:firstColumn="1" w:lastColumn="1" w:noHBand="0" w:noVBand="0"/>
                </w:tblPr>
              </w:tblPrChange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tblGridChange w:id="247">
                <w:tblGrid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1"/>
                  <w:gridCol w:w="331"/>
                </w:tblGrid>
              </w:tblGridChange>
            </w:tblGrid>
            <w:tr w:rsidR="0060093B" w:rsidRPr="008242DB" w:rsidDel="0060093B" w14:paraId="153ABF81" w14:textId="77777777" w:rsidTr="00C82CC8">
              <w:trPr>
                <w:trHeight w:val="170"/>
                <w:del w:id="248" w:author="Ana Claro [OMIClear]" w:date="2023-10-25T15:52:00Z"/>
                <w:trPrChange w:id="249" w:author="Ana Claro [OMIClear]" w:date="2023-10-25T15:56:00Z">
                  <w:trPr>
                    <w:trHeight w:val="150"/>
                  </w:trPr>
                </w:trPrChange>
              </w:trPr>
              <w:tc>
                <w:tcPr>
                  <w:tcW w:w="333" w:type="dxa"/>
                  <w:shd w:val="clear" w:color="auto" w:fill="E0E0E0"/>
                  <w:tcPrChange w:id="250" w:author="Ana Claro [OMIClear]" w:date="2023-10-25T15:56:00Z">
                    <w:tcPr>
                      <w:tcW w:w="330" w:type="dxa"/>
                      <w:shd w:val="clear" w:color="auto" w:fill="E0E0E0"/>
                    </w:tcPr>
                  </w:tcPrChange>
                </w:tcPr>
                <w:p w14:paraId="0ECE40AF" w14:textId="2493A74E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51" w:author="Ana Claro [OMIClear]" w:date="2023-10-25T15:52:00Z"/>
                      <w:b/>
                      <w:sz w:val="20"/>
                      <w:szCs w:val="20"/>
                      <w:lang w:val="es-ES"/>
                      <w:rPrChange w:id="252" w:author="Ana Claro [OMIClear]" w:date="2023-10-25T17:09:00Z">
                        <w:rPr>
                          <w:del w:id="253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254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255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P</w:delText>
                    </w:r>
                  </w:del>
                </w:p>
              </w:tc>
              <w:tc>
                <w:tcPr>
                  <w:tcW w:w="333" w:type="dxa"/>
                  <w:shd w:val="clear" w:color="auto" w:fill="auto"/>
                  <w:tcPrChange w:id="256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19944481" w14:textId="4F86187A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57" w:author="Ana Claro [OMIClear]" w:date="2023-10-25T15:52:00Z"/>
                      <w:b/>
                      <w:sz w:val="20"/>
                      <w:szCs w:val="20"/>
                      <w:lang w:val="es-ES"/>
                      <w:rPrChange w:id="258" w:author="Ana Claro [OMIClear]" w:date="2023-10-25T17:09:00Z">
                        <w:rPr>
                          <w:del w:id="259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260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6814D4EA" w14:textId="6665E28D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61" w:author="Ana Claro [OMIClear]" w:date="2023-10-25T15:52:00Z"/>
                      <w:b/>
                      <w:sz w:val="20"/>
                      <w:szCs w:val="20"/>
                      <w:lang w:val="es-ES"/>
                      <w:rPrChange w:id="262" w:author="Ana Claro [OMIClear]" w:date="2023-10-25T17:09:00Z">
                        <w:rPr>
                          <w:del w:id="263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264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0238FCDD" w14:textId="6DB11A14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65" w:author="Ana Claro [OMIClear]" w:date="2023-10-25T15:52:00Z"/>
                      <w:b/>
                      <w:sz w:val="20"/>
                      <w:szCs w:val="20"/>
                      <w:lang w:val="es-ES"/>
                      <w:rPrChange w:id="266" w:author="Ana Claro [OMIClear]" w:date="2023-10-25T17:09:00Z">
                        <w:rPr>
                          <w:del w:id="267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268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5F495451" w14:textId="3E426FD2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69" w:author="Ana Claro [OMIClear]" w:date="2023-10-25T15:52:00Z"/>
                      <w:b/>
                      <w:sz w:val="20"/>
                      <w:szCs w:val="20"/>
                      <w:lang w:val="es-ES"/>
                      <w:rPrChange w:id="270" w:author="Ana Claro [OMIClear]" w:date="2023-10-25T17:09:00Z">
                        <w:rPr>
                          <w:del w:id="271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272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1B34A3D0" w14:textId="15C89D30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73" w:author="Ana Claro [OMIClear]" w:date="2023-10-25T15:52:00Z"/>
                      <w:b/>
                      <w:sz w:val="20"/>
                      <w:szCs w:val="20"/>
                      <w:lang w:val="es-ES"/>
                      <w:rPrChange w:id="274" w:author="Ana Claro [OMIClear]" w:date="2023-10-25T17:09:00Z">
                        <w:rPr>
                          <w:del w:id="275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276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4D7D1AC2" w14:textId="4C43025E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77" w:author="Ana Claro [OMIClear]" w:date="2023-10-25T15:52:00Z"/>
                      <w:b/>
                      <w:sz w:val="20"/>
                      <w:szCs w:val="20"/>
                      <w:lang w:val="es-ES"/>
                      <w:rPrChange w:id="278" w:author="Ana Claro [OMIClear]" w:date="2023-10-25T17:09:00Z">
                        <w:rPr>
                          <w:del w:id="279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E6E6E6"/>
                  <w:tcPrChange w:id="280" w:author="Ana Claro [OMIClear]" w:date="2023-10-25T15:56:00Z">
                    <w:tcPr>
                      <w:tcW w:w="330" w:type="dxa"/>
                      <w:shd w:val="clear" w:color="auto" w:fill="E6E6E6"/>
                    </w:tcPr>
                  </w:tcPrChange>
                </w:tcPr>
                <w:p w14:paraId="53786728" w14:textId="4CB407C0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81" w:author="Ana Claro [OMIClear]" w:date="2023-10-25T15:52:00Z"/>
                      <w:b/>
                      <w:sz w:val="20"/>
                      <w:szCs w:val="20"/>
                      <w:lang w:val="es-ES"/>
                      <w:rPrChange w:id="282" w:author="Ana Claro [OMIClear]" w:date="2023-10-25T17:09:00Z">
                        <w:rPr>
                          <w:del w:id="283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284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285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T</w:delText>
                    </w:r>
                  </w:del>
                </w:p>
              </w:tc>
              <w:tc>
                <w:tcPr>
                  <w:tcW w:w="334" w:type="dxa"/>
                  <w:shd w:val="clear" w:color="auto" w:fill="auto"/>
                  <w:tcPrChange w:id="286" w:author="Ana Claro [OMIClear]" w:date="2023-10-25T15:56:00Z">
                    <w:tcPr>
                      <w:tcW w:w="331" w:type="dxa"/>
                      <w:shd w:val="clear" w:color="auto" w:fill="auto"/>
                    </w:tcPr>
                  </w:tcPrChange>
                </w:tcPr>
                <w:p w14:paraId="4D1A4BD6" w14:textId="319A3887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87" w:author="Ana Claro [OMIClear]" w:date="2023-10-25T15:52:00Z"/>
                      <w:b/>
                      <w:sz w:val="20"/>
                      <w:szCs w:val="20"/>
                      <w:lang w:val="es-ES"/>
                      <w:rPrChange w:id="288" w:author="Ana Claro [OMIClear]" w:date="2023-10-25T17:09:00Z">
                        <w:rPr>
                          <w:del w:id="289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4" w:type="dxa"/>
                  <w:shd w:val="clear" w:color="auto" w:fill="auto"/>
                  <w:tcPrChange w:id="290" w:author="Ana Claro [OMIClear]" w:date="2023-10-25T15:56:00Z">
                    <w:tcPr>
                      <w:tcW w:w="331" w:type="dxa"/>
                      <w:shd w:val="clear" w:color="auto" w:fill="auto"/>
                    </w:tcPr>
                  </w:tcPrChange>
                </w:tcPr>
                <w:p w14:paraId="04DC3693" w14:textId="04775C7A" w:rsidR="00C32B5D" w:rsidRPr="008242DB" w:rsidDel="0060093B" w:rsidRDefault="00C32B5D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91" w:author="Ana Claro [OMIClear]" w:date="2023-10-25T15:52:00Z"/>
                      <w:b/>
                      <w:sz w:val="20"/>
                      <w:szCs w:val="20"/>
                      <w:lang w:val="es-ES"/>
                      <w:rPrChange w:id="292" w:author="Ana Claro [OMIClear]" w:date="2023-10-25T17:09:00Z">
                        <w:rPr>
                          <w:del w:id="293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</w:tr>
          </w:tbl>
          <w:p w14:paraId="4C4F2B5E" w14:textId="535D4E43" w:rsidR="00C32B5D" w:rsidRPr="008242DB" w:rsidDel="0060093B" w:rsidRDefault="00C32B5D">
            <w:pPr>
              <w:pStyle w:val="Corpodetexto2"/>
              <w:autoSpaceDE w:val="0"/>
              <w:autoSpaceDN w:val="0"/>
              <w:jc w:val="center"/>
              <w:rPr>
                <w:del w:id="294" w:author="Ana Claro [OMIClear]" w:date="2023-10-25T15:52:00Z"/>
                <w:b/>
                <w:sz w:val="20"/>
                <w:szCs w:val="20"/>
                <w:lang w:val="es-ES"/>
                <w:rPrChange w:id="295" w:author="Ana Claro [OMIClear]" w:date="2023-10-25T17:09:00Z">
                  <w:rPr>
                    <w:del w:id="296" w:author="Ana Claro [OMIClear]" w:date="2023-10-25T15:52:00Z"/>
                    <w:b/>
                    <w:sz w:val="20"/>
                    <w:szCs w:val="20"/>
                  </w:rPr>
                </w:rPrChange>
              </w:rPr>
            </w:pPr>
          </w:p>
          <w:tbl>
            <w:tblPr>
              <w:tblpPr w:leftFromText="141" w:rightFromText="141" w:vertAnchor="page" w:horzAnchor="margin" w:tblpY="1107"/>
              <w:tblOverlap w:val="never"/>
              <w:tblW w:w="4664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tblGridChange w:id="297">
                <w:tblGrid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4"/>
                  <w:gridCol w:w="334"/>
                </w:tblGrid>
              </w:tblGridChange>
            </w:tblGrid>
            <w:tr w:rsidR="008242DB" w:rsidRPr="008242DB" w:rsidDel="0060093B" w14:paraId="15B49579" w14:textId="77777777" w:rsidTr="00C82CC8">
              <w:trPr>
                <w:trHeight w:val="170"/>
                <w:del w:id="298" w:author="Ana Claro [OMIClear]" w:date="2023-10-25T15:52:00Z"/>
              </w:trPr>
              <w:tc>
                <w:tcPr>
                  <w:tcW w:w="333" w:type="dxa"/>
                  <w:shd w:val="clear" w:color="auto" w:fill="D9D9D9"/>
                </w:tcPr>
                <w:p w14:paraId="143F98F5" w14:textId="7C7D9740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299" w:author="Ana Claro [OMIClear]" w:date="2023-10-25T15:52:00Z"/>
                      <w:b/>
                      <w:sz w:val="20"/>
                      <w:szCs w:val="20"/>
                      <w:lang w:val="es-ES"/>
                      <w:rPrChange w:id="300" w:author="Ana Claro [OMIClear]" w:date="2023-10-25T17:09:00Z">
                        <w:rPr>
                          <w:del w:id="301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302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303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N</w:delText>
                    </w:r>
                  </w:del>
                </w:p>
              </w:tc>
              <w:tc>
                <w:tcPr>
                  <w:tcW w:w="333" w:type="dxa"/>
                  <w:shd w:val="clear" w:color="auto" w:fill="D9D9D9"/>
                </w:tcPr>
                <w:p w14:paraId="66DBA061" w14:textId="6E5A8C4C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04" w:author="Ana Claro [OMIClear]" w:date="2023-10-25T15:52:00Z"/>
                      <w:b/>
                      <w:sz w:val="20"/>
                      <w:szCs w:val="20"/>
                      <w:lang w:val="es-ES"/>
                      <w:rPrChange w:id="305" w:author="Ana Claro [OMIClear]" w:date="2023-10-25T17:09:00Z">
                        <w:rPr>
                          <w:del w:id="306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307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308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G</w:delText>
                    </w:r>
                  </w:del>
                </w:p>
              </w:tc>
              <w:tc>
                <w:tcPr>
                  <w:tcW w:w="333" w:type="dxa"/>
                  <w:shd w:val="clear" w:color="auto" w:fill="D9D9D9"/>
                </w:tcPr>
                <w:p w14:paraId="2E7BA4FB" w14:textId="22C52F08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09" w:author="Ana Claro [OMIClear]" w:date="2023-10-25T15:52:00Z"/>
                      <w:b/>
                      <w:sz w:val="20"/>
                      <w:szCs w:val="20"/>
                      <w:lang w:val="es-ES"/>
                      <w:rPrChange w:id="310" w:author="Ana Claro [OMIClear]" w:date="2023-10-25T17:09:00Z">
                        <w:rPr>
                          <w:del w:id="311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D9D9D9"/>
                </w:tcPr>
                <w:p w14:paraId="12A49DFB" w14:textId="71666F8C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12" w:author="Ana Claro [OMIClear]" w:date="2023-10-25T15:52:00Z"/>
                      <w:b/>
                      <w:sz w:val="20"/>
                      <w:szCs w:val="20"/>
                      <w:lang w:val="es-ES"/>
                      <w:rPrChange w:id="313" w:author="Ana Claro [OMIClear]" w:date="2023-10-25T17:09:00Z">
                        <w:rPr>
                          <w:del w:id="314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315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316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_</w:delText>
                    </w:r>
                  </w:del>
                </w:p>
              </w:tc>
              <w:tc>
                <w:tcPr>
                  <w:tcW w:w="333" w:type="dxa"/>
                  <w:shd w:val="clear" w:color="auto" w:fill="D9D9D9"/>
                </w:tcPr>
                <w:p w14:paraId="504D5982" w14:textId="789A00AB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17" w:author="Ana Claro [OMIClear]" w:date="2023-10-25T15:52:00Z"/>
                      <w:b/>
                      <w:sz w:val="20"/>
                      <w:szCs w:val="20"/>
                      <w:lang w:val="es-ES"/>
                      <w:rPrChange w:id="318" w:author="Ana Claro [OMIClear]" w:date="2023-10-25T17:09:00Z">
                        <w:rPr>
                          <w:del w:id="319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320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321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P</w:delText>
                    </w:r>
                  </w:del>
                </w:p>
              </w:tc>
              <w:tc>
                <w:tcPr>
                  <w:tcW w:w="333" w:type="dxa"/>
                  <w:shd w:val="clear" w:color="auto" w:fill="auto"/>
                </w:tcPr>
                <w:p w14:paraId="426FBA53" w14:textId="4718A0DA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22" w:author="Ana Claro [OMIClear]" w:date="2023-10-25T15:52:00Z"/>
                      <w:b/>
                      <w:sz w:val="20"/>
                      <w:szCs w:val="20"/>
                      <w:lang w:val="es-ES"/>
                      <w:rPrChange w:id="323" w:author="Ana Claro [OMIClear]" w:date="2023-10-25T17:09:00Z">
                        <w:rPr>
                          <w:del w:id="324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534BE3C8" w14:textId="16DF9800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25" w:author="Ana Claro [OMIClear]" w:date="2023-10-25T15:52:00Z"/>
                      <w:b/>
                      <w:sz w:val="20"/>
                      <w:szCs w:val="20"/>
                      <w:lang w:val="es-ES"/>
                      <w:rPrChange w:id="326" w:author="Ana Claro [OMIClear]" w:date="2023-10-25T17:09:00Z">
                        <w:rPr>
                          <w:del w:id="327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216E637F" w14:textId="1AD6F272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28" w:author="Ana Claro [OMIClear]" w:date="2023-10-25T15:52:00Z"/>
                      <w:b/>
                      <w:sz w:val="20"/>
                      <w:szCs w:val="20"/>
                      <w:lang w:val="es-ES"/>
                      <w:rPrChange w:id="329" w:author="Ana Claro [OMIClear]" w:date="2023-10-25T17:09:00Z">
                        <w:rPr>
                          <w:del w:id="330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22EBD1EF" w14:textId="431FCCF7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31" w:author="Ana Claro [OMIClear]" w:date="2023-10-25T15:52:00Z"/>
                      <w:b/>
                      <w:sz w:val="20"/>
                      <w:szCs w:val="20"/>
                      <w:lang w:val="es-ES"/>
                      <w:rPrChange w:id="332" w:author="Ana Claro [OMIClear]" w:date="2023-10-25T17:09:00Z">
                        <w:rPr>
                          <w:del w:id="333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4BE18CA6" w14:textId="3606F97F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34" w:author="Ana Claro [OMIClear]" w:date="2023-10-25T15:52:00Z"/>
                      <w:b/>
                      <w:sz w:val="20"/>
                      <w:szCs w:val="20"/>
                      <w:lang w:val="es-ES"/>
                      <w:rPrChange w:id="335" w:author="Ana Claro [OMIClear]" w:date="2023-10-25T17:09:00Z">
                        <w:rPr>
                          <w:del w:id="336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26DD9971" w14:textId="449E47D7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37" w:author="Ana Claro [OMIClear]" w:date="2023-10-25T15:52:00Z"/>
                      <w:b/>
                      <w:sz w:val="20"/>
                      <w:szCs w:val="20"/>
                      <w:lang w:val="es-ES"/>
                      <w:rPrChange w:id="338" w:author="Ana Claro [OMIClear]" w:date="2023-10-25T17:09:00Z">
                        <w:rPr>
                          <w:del w:id="339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3" w:type="dxa"/>
                  <w:shd w:val="clear" w:color="auto" w:fill="E6E6E6"/>
                </w:tcPr>
                <w:p w14:paraId="1E54556D" w14:textId="5F53DB3F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40" w:author="Ana Claro [OMIClear]" w:date="2023-10-25T15:52:00Z"/>
                      <w:b/>
                      <w:sz w:val="20"/>
                      <w:szCs w:val="20"/>
                      <w:lang w:val="es-ES"/>
                      <w:rPrChange w:id="341" w:author="Ana Claro [OMIClear]" w:date="2023-10-25T17:09:00Z">
                        <w:rPr>
                          <w:del w:id="342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  <w:del w:id="343" w:author="Ana Claro [OMIClear]" w:date="2023-10-25T15:52:00Z">
                    <w:r w:rsidRPr="008242DB" w:rsidDel="0060093B">
                      <w:rPr>
                        <w:b/>
                        <w:sz w:val="20"/>
                        <w:szCs w:val="20"/>
                        <w:lang w:val="es-ES"/>
                        <w:rPrChange w:id="344" w:author="Ana Claro [OMIClear]" w:date="2023-10-25T17:09:00Z">
                          <w:rPr>
                            <w:b/>
                            <w:sz w:val="20"/>
                            <w:szCs w:val="20"/>
                          </w:rPr>
                        </w:rPrChange>
                      </w:rPr>
                      <w:delText>T</w:delText>
                    </w:r>
                  </w:del>
                </w:p>
              </w:tc>
              <w:tc>
                <w:tcPr>
                  <w:tcW w:w="334" w:type="dxa"/>
                  <w:shd w:val="clear" w:color="auto" w:fill="auto"/>
                </w:tcPr>
                <w:p w14:paraId="245DF41E" w14:textId="2F0EF587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45" w:author="Ana Claro [OMIClear]" w:date="2023-10-25T15:52:00Z"/>
                      <w:b/>
                      <w:sz w:val="20"/>
                      <w:szCs w:val="20"/>
                      <w:lang w:val="es-ES"/>
                      <w:rPrChange w:id="346" w:author="Ana Claro [OMIClear]" w:date="2023-10-25T17:09:00Z">
                        <w:rPr>
                          <w:del w:id="347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  <w:tc>
                <w:tcPr>
                  <w:tcW w:w="334" w:type="dxa"/>
                  <w:shd w:val="clear" w:color="auto" w:fill="auto"/>
                </w:tcPr>
                <w:p w14:paraId="436ADB3F" w14:textId="6BEDF643" w:rsidR="0060093B" w:rsidRPr="008242DB" w:rsidDel="0060093B" w:rsidRDefault="0060093B" w:rsidP="00FC3858">
                  <w:pPr>
                    <w:pStyle w:val="Corpodetexto2"/>
                    <w:autoSpaceDE w:val="0"/>
                    <w:autoSpaceDN w:val="0"/>
                    <w:jc w:val="center"/>
                    <w:rPr>
                      <w:del w:id="348" w:author="Ana Claro [OMIClear]" w:date="2023-10-25T15:52:00Z"/>
                      <w:b/>
                      <w:sz w:val="20"/>
                      <w:szCs w:val="20"/>
                      <w:lang w:val="es-ES"/>
                      <w:rPrChange w:id="349" w:author="Ana Claro [OMIClear]" w:date="2023-10-25T17:09:00Z">
                        <w:rPr>
                          <w:del w:id="350" w:author="Ana Claro [OMIClear]" w:date="2023-10-25T15:52:00Z"/>
                          <w:b/>
                          <w:sz w:val="20"/>
                          <w:szCs w:val="20"/>
                        </w:rPr>
                      </w:rPrChange>
                    </w:rPr>
                  </w:pPr>
                </w:p>
              </w:tc>
            </w:tr>
          </w:tbl>
          <w:p w14:paraId="6862E3F5" w14:textId="2B411D5B" w:rsidR="0060093B" w:rsidRPr="002E4679" w:rsidRDefault="0060093B" w:rsidP="0060093B">
            <w:pPr>
              <w:pStyle w:val="Corpodetexto2"/>
              <w:autoSpaceDE w:val="0"/>
              <w:autoSpaceDN w:val="0"/>
              <w:rPr>
                <w:ins w:id="351" w:author="Ana Claro [OMIClear]" w:date="2023-10-25T15:52:00Z"/>
                <w:b/>
                <w:sz w:val="18"/>
                <w:szCs w:val="20"/>
                <w:lang w:val="es-ES"/>
              </w:rPr>
              <w:pPrChange w:id="352" w:author="Ana Claro [OMIClear]" w:date="2023-10-25T15:55:00Z">
                <w:pPr>
                  <w:pStyle w:val="Corpodetexto2"/>
                  <w:autoSpaceDE w:val="0"/>
                  <w:autoSpaceDN w:val="0"/>
                  <w:spacing w:before="120"/>
                </w:pPr>
              </w:pPrChange>
            </w:pPr>
            <w:ins w:id="353" w:author="Ana Claro [OMIClear]" w:date="2023-10-25T15:52:00Z">
              <w:r w:rsidRPr="002E4679">
                <w:rPr>
                  <w:sz w:val="18"/>
                  <w:szCs w:val="20"/>
                  <w:lang w:val="es-ES"/>
                </w:rPr>
                <w:t xml:space="preserve">Cuenta de Registro de </w:t>
              </w:r>
              <w:r w:rsidRPr="00C82CC8">
                <w:rPr>
                  <w:sz w:val="18"/>
                  <w:szCs w:val="20"/>
                  <w:u w:val="single"/>
                  <w:lang w:val="es-ES"/>
                  <w:rPrChange w:id="354" w:author="Ana Claro [OMIClear]" w:date="2023-10-25T16:00:00Z">
                    <w:rPr>
                      <w:sz w:val="18"/>
                      <w:szCs w:val="20"/>
                      <w:lang w:val="es-ES"/>
                    </w:rPr>
                  </w:rPrChange>
                </w:rPr>
                <w:t>Electricidad</w:t>
              </w:r>
            </w:ins>
            <w:ins w:id="355" w:author="Ana Claro [OMIClear]" w:date="2023-10-25T17:09:00Z">
              <w:r w:rsidR="008242DB">
                <w:rPr>
                  <w:sz w:val="18"/>
                  <w:szCs w:val="20"/>
                  <w:lang w:val="es-ES"/>
                </w:rPr>
                <w:t>:</w:t>
              </w:r>
            </w:ins>
          </w:p>
          <w:tbl>
            <w:tblPr>
              <w:tblpPr w:leftFromText="141" w:rightFromText="141" w:vertAnchor="page" w:horzAnchor="margin" w:tblpY="397"/>
              <w:tblOverlap w:val="never"/>
              <w:tblW w:w="26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  <w:tblPrChange w:id="356" w:author="Ana Claro [OMIClear]" w:date="2023-10-25T15:56:00Z">
                <w:tblPr>
                  <w:tblpPr w:leftFromText="141" w:rightFromText="141" w:vertAnchor="page" w:horzAnchor="margin" w:tblpY="397"/>
                  <w:tblOverlap w:val="never"/>
                  <w:tblW w:w="3302" w:type="dxa"/>
                  <w:tbl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  <w:insideH w:val="single" w:sz="4" w:space="0" w:color="333333"/>
                    <w:insideV w:val="single" w:sz="4" w:space="0" w:color="333333"/>
                  </w:tblBorders>
                  <w:tblLayout w:type="fixed"/>
                  <w:tblLook w:val="01E0" w:firstRow="1" w:lastRow="1" w:firstColumn="1" w:lastColumn="1" w:noHBand="0" w:noVBand="0"/>
                </w:tblPr>
              </w:tblPrChange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tblGridChange w:id="357">
                <w:tblGrid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1"/>
                  <w:gridCol w:w="331"/>
                </w:tblGrid>
              </w:tblGridChange>
            </w:tblGrid>
            <w:tr w:rsidR="00C82CC8" w:rsidRPr="00C626B6" w14:paraId="07C1C15A" w14:textId="77777777" w:rsidTr="00C82CC8">
              <w:trPr>
                <w:trHeight w:val="170"/>
                <w:ins w:id="358" w:author="Ana Claro [OMIClear]" w:date="2023-10-25T15:55:00Z"/>
                <w:trPrChange w:id="359" w:author="Ana Claro [OMIClear]" w:date="2023-10-25T15:56:00Z">
                  <w:trPr>
                    <w:trHeight w:val="150"/>
                  </w:trPr>
                </w:trPrChange>
              </w:trPr>
              <w:tc>
                <w:tcPr>
                  <w:tcW w:w="333" w:type="dxa"/>
                  <w:shd w:val="clear" w:color="auto" w:fill="E0E0E0"/>
                  <w:tcPrChange w:id="360" w:author="Ana Claro [OMIClear]" w:date="2023-10-25T15:56:00Z">
                    <w:tcPr>
                      <w:tcW w:w="330" w:type="dxa"/>
                      <w:shd w:val="clear" w:color="auto" w:fill="E0E0E0"/>
                    </w:tcPr>
                  </w:tcPrChange>
                </w:tcPr>
                <w:p w14:paraId="29F14A69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61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  <w:ins w:id="362" w:author="Ana Claro [OMIClear]" w:date="2023-10-25T15:55:00Z">
                    <w:r w:rsidRPr="00C626B6">
                      <w:rPr>
                        <w:b/>
                        <w:sz w:val="20"/>
                        <w:szCs w:val="20"/>
                        <w:lang w:val="es-ES"/>
                      </w:rPr>
                      <w:t>P</w:t>
                    </w:r>
                  </w:ins>
                </w:p>
              </w:tc>
              <w:tc>
                <w:tcPr>
                  <w:tcW w:w="333" w:type="dxa"/>
                  <w:shd w:val="clear" w:color="auto" w:fill="auto"/>
                  <w:tcPrChange w:id="363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28C075E3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64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365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7A7753D6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66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367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4ED838CB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68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  <w:tcPrChange w:id="369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5807ADEB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70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3" w:type="dxa"/>
                  <w:shd w:val="clear" w:color="auto" w:fill="E6E6E6"/>
                  <w:tcPrChange w:id="371" w:author="Ana Claro [OMIClear]" w:date="2023-10-25T15:56:00Z">
                    <w:tcPr>
                      <w:tcW w:w="330" w:type="dxa"/>
                      <w:shd w:val="clear" w:color="auto" w:fill="E6E6E6"/>
                    </w:tcPr>
                  </w:tcPrChange>
                </w:tcPr>
                <w:p w14:paraId="3B0ECBBC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72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  <w:ins w:id="373" w:author="Ana Claro [OMIClear]" w:date="2023-10-25T15:55:00Z">
                    <w:r w:rsidRPr="00C626B6">
                      <w:rPr>
                        <w:b/>
                        <w:sz w:val="20"/>
                        <w:szCs w:val="20"/>
                        <w:lang w:val="es-ES"/>
                      </w:rPr>
                      <w:t>T</w:t>
                    </w:r>
                  </w:ins>
                </w:p>
              </w:tc>
              <w:tc>
                <w:tcPr>
                  <w:tcW w:w="334" w:type="dxa"/>
                  <w:shd w:val="clear" w:color="auto" w:fill="auto"/>
                  <w:tcPrChange w:id="374" w:author="Ana Claro [OMIClear]" w:date="2023-10-25T15:56:00Z">
                    <w:tcPr>
                      <w:tcW w:w="331" w:type="dxa"/>
                      <w:shd w:val="clear" w:color="auto" w:fill="auto"/>
                    </w:tcPr>
                  </w:tcPrChange>
                </w:tcPr>
                <w:p w14:paraId="41AAB6C0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75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34" w:type="dxa"/>
                  <w:shd w:val="clear" w:color="auto" w:fill="auto"/>
                  <w:tcPrChange w:id="376" w:author="Ana Claro [OMIClear]" w:date="2023-10-25T15:56:00Z">
                    <w:tcPr>
                      <w:tcW w:w="331" w:type="dxa"/>
                      <w:shd w:val="clear" w:color="auto" w:fill="auto"/>
                    </w:tcPr>
                  </w:tcPrChange>
                </w:tcPr>
                <w:p w14:paraId="4D31BA37" w14:textId="77777777" w:rsidR="00C82CC8" w:rsidRPr="00C626B6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377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767CA124" w14:textId="3D904FC2" w:rsidR="00C32B5D" w:rsidDel="0060093B" w:rsidRDefault="00C32B5D">
            <w:pPr>
              <w:pStyle w:val="Corpodetexto2"/>
              <w:autoSpaceDE w:val="0"/>
              <w:autoSpaceDN w:val="0"/>
              <w:jc w:val="center"/>
              <w:rPr>
                <w:del w:id="378" w:author="Ana Claro [OMIClear]" w:date="2023-10-25T15:52:00Z"/>
                <w:sz w:val="18"/>
                <w:szCs w:val="20"/>
                <w:lang w:val="es-ES"/>
              </w:rPr>
            </w:pPr>
          </w:p>
          <w:p w14:paraId="263EC8CF" w14:textId="1C88B176" w:rsidR="00C32B5D" w:rsidRPr="0060093B" w:rsidDel="0060093B" w:rsidRDefault="00C32B5D" w:rsidP="00C82CC8">
            <w:pPr>
              <w:pStyle w:val="Corpodetexto2"/>
              <w:autoSpaceDE w:val="0"/>
              <w:autoSpaceDN w:val="0"/>
              <w:rPr>
                <w:del w:id="379" w:author="Ana Claro [OMIClear]" w:date="2023-10-25T15:52:00Z"/>
                <w:sz w:val="18"/>
                <w:szCs w:val="20"/>
                <w:lang w:val="es-ES"/>
                <w:rPrChange w:id="380" w:author="Ana Claro [OMIClear]" w:date="2023-10-25T15:52:00Z">
                  <w:rPr>
                    <w:del w:id="381" w:author="Ana Claro [OMIClear]" w:date="2023-10-25T15:52:00Z"/>
                    <w:sz w:val="18"/>
                    <w:szCs w:val="20"/>
                  </w:rPr>
                </w:rPrChange>
              </w:rPr>
              <w:pPrChange w:id="382" w:author="Ana Claro [OMIClear]" w:date="2023-10-25T15:56:00Z">
                <w:pPr>
                  <w:pStyle w:val="Corpodetexto2"/>
                  <w:autoSpaceDE w:val="0"/>
                  <w:autoSpaceDN w:val="0"/>
                </w:pPr>
              </w:pPrChange>
            </w:pPr>
            <w:del w:id="383" w:author="Ana Claro [OMIClear]" w:date="2023-10-25T15:52:00Z">
              <w:r w:rsidRPr="0060093B" w:rsidDel="0060093B">
                <w:rPr>
                  <w:sz w:val="18"/>
                  <w:szCs w:val="20"/>
                  <w:lang w:val="es-ES"/>
                  <w:rPrChange w:id="384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S</w:delText>
              </w:r>
              <w:r w:rsidR="002E4679" w:rsidRPr="0060093B" w:rsidDel="0060093B">
                <w:rPr>
                  <w:sz w:val="18"/>
                  <w:szCs w:val="20"/>
                  <w:lang w:val="es-ES"/>
                  <w:rPrChange w:id="385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i</w:delText>
              </w:r>
              <w:r w:rsidRPr="0060093B" w:rsidDel="0060093B">
                <w:rPr>
                  <w:sz w:val="18"/>
                  <w:szCs w:val="20"/>
                  <w:lang w:val="es-ES"/>
                  <w:rPrChange w:id="386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 xml:space="preserve"> C</w:delText>
              </w:r>
              <w:r w:rsidR="002E4679" w:rsidRPr="0060093B" w:rsidDel="0060093B">
                <w:rPr>
                  <w:sz w:val="18"/>
                  <w:szCs w:val="20"/>
                  <w:lang w:val="es-ES"/>
                  <w:rPrChange w:id="387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ue</w:delText>
              </w:r>
              <w:r w:rsidRPr="0060093B" w:rsidDel="0060093B">
                <w:rPr>
                  <w:sz w:val="18"/>
                  <w:szCs w:val="20"/>
                  <w:lang w:val="es-ES"/>
                  <w:rPrChange w:id="388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nta de Regist</w:delText>
              </w:r>
              <w:r w:rsidR="002E4679" w:rsidRPr="0060093B" w:rsidDel="0060093B">
                <w:rPr>
                  <w:sz w:val="18"/>
                  <w:szCs w:val="20"/>
                  <w:lang w:val="es-ES"/>
                  <w:rPrChange w:id="389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r</w:delText>
              </w:r>
              <w:r w:rsidRPr="0060093B" w:rsidDel="0060093B">
                <w:rPr>
                  <w:sz w:val="18"/>
                  <w:szCs w:val="20"/>
                  <w:lang w:val="es-ES"/>
                  <w:rPrChange w:id="390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o de G</w:delText>
              </w:r>
              <w:r w:rsidR="002E4679" w:rsidRPr="0060093B" w:rsidDel="0060093B">
                <w:rPr>
                  <w:sz w:val="18"/>
                  <w:szCs w:val="20"/>
                  <w:lang w:val="es-ES"/>
                  <w:rPrChange w:id="391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a</w:delText>
              </w:r>
              <w:r w:rsidRPr="0060093B" w:rsidDel="0060093B">
                <w:rPr>
                  <w:sz w:val="18"/>
                  <w:szCs w:val="20"/>
                  <w:lang w:val="es-ES"/>
                  <w:rPrChange w:id="392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 xml:space="preserve">s Natural </w:delText>
              </w:r>
              <w:r w:rsidR="00156445" w:rsidRPr="0060093B" w:rsidDel="0060093B">
                <w:rPr>
                  <w:sz w:val="18"/>
                  <w:szCs w:val="20"/>
                  <w:lang w:val="es-ES"/>
                  <w:rPrChange w:id="393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(</w:delText>
              </w:r>
              <w:r w:rsidRPr="0060093B" w:rsidDel="0060093B">
                <w:rPr>
                  <w:sz w:val="18"/>
                  <w:szCs w:val="20"/>
                  <w:lang w:val="es-ES"/>
                  <w:rPrChange w:id="394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Física</w:delText>
              </w:r>
              <w:r w:rsidR="00156445" w:rsidRPr="0060093B" w:rsidDel="0060093B">
                <w:rPr>
                  <w:sz w:val="18"/>
                  <w:szCs w:val="20"/>
                  <w:lang w:val="es-ES"/>
                  <w:rPrChange w:id="395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)</w:delText>
              </w:r>
              <w:r w:rsidRPr="0060093B" w:rsidDel="0060093B">
                <w:rPr>
                  <w:sz w:val="18"/>
                  <w:szCs w:val="20"/>
                  <w:lang w:val="es-ES"/>
                  <w:rPrChange w:id="396" w:author="Ana Claro [OMIClear]" w:date="2023-10-25T15:52:00Z">
                    <w:rPr>
                      <w:sz w:val="18"/>
                      <w:szCs w:val="20"/>
                    </w:rPr>
                  </w:rPrChange>
                </w:rPr>
                <w:delText>:</w:delText>
              </w:r>
            </w:del>
          </w:p>
          <w:p w14:paraId="51AA61E0" w14:textId="77777777" w:rsidR="00C32B5D" w:rsidRPr="0060093B" w:rsidRDefault="00C32B5D" w:rsidP="00C82CC8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"/>
                <w:rPrChange w:id="397" w:author="Ana Claro [OMIClear]" w:date="2023-10-25T15:52:00Z">
                  <w:rPr>
                    <w:b/>
                    <w:sz w:val="20"/>
                    <w:szCs w:val="20"/>
                  </w:rPr>
                </w:rPrChange>
              </w:rPr>
              <w:pPrChange w:id="398" w:author="Ana Claro [OMIClear]" w:date="2023-10-25T15:56:00Z">
                <w:pPr>
                  <w:pStyle w:val="Corpodetexto2"/>
                  <w:autoSpaceDE w:val="0"/>
                  <w:autoSpaceDN w:val="0"/>
                  <w:jc w:val="center"/>
                </w:pPr>
              </w:pPrChange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PrChange w:id="399" w:author="Ana Claro [OMIClear]" w:date="2023-10-25T17:09:00Z">
              <w:tcPr>
                <w:tcW w:w="5245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</w:tcPr>
            </w:tcPrChange>
          </w:tcPr>
          <w:p w14:paraId="10799C74" w14:textId="77777777" w:rsidR="00C32B5D" w:rsidRPr="0060093B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  <w:rPrChange w:id="400" w:author="Ana Claro [OMIClear]" w:date="2023-10-25T15:52:00Z">
                  <w:rPr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60093B" w:rsidRPr="0060093B" w14:paraId="12A0180B" w14:textId="77777777" w:rsidTr="008242DB">
        <w:trPr>
          <w:trHeight w:val="1067"/>
          <w:ins w:id="401" w:author="Ana Claro [OMIClear]" w:date="2023-10-25T15:51:00Z"/>
          <w:trPrChange w:id="402" w:author="Ana Claro [OMIClear]" w:date="2023-10-25T17:09:00Z">
            <w:trPr>
              <w:trHeight w:val="1648"/>
            </w:trPr>
          </w:trPrChange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403" w:author="Ana Claro [OMIClear]" w:date="2023-10-25T17:09:00Z">
              <w:tcPr>
                <w:tcW w:w="6378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p w14:paraId="06F1E9BC" w14:textId="1C8F75FC" w:rsidR="0060093B" w:rsidRPr="0060093B" w:rsidRDefault="0060093B" w:rsidP="0060093B">
            <w:pPr>
              <w:pStyle w:val="Corpodetexto2"/>
              <w:autoSpaceDE w:val="0"/>
              <w:autoSpaceDN w:val="0"/>
              <w:rPr>
                <w:ins w:id="404" w:author="Ana Claro [OMIClear]" w:date="2023-10-25T15:52:00Z"/>
                <w:sz w:val="18"/>
                <w:szCs w:val="20"/>
                <w:lang w:val="es-ES"/>
                <w:rPrChange w:id="405" w:author="Ana Claro [OMIClear]" w:date="2023-10-25T15:53:00Z">
                  <w:rPr>
                    <w:ins w:id="406" w:author="Ana Claro [OMIClear]" w:date="2023-10-25T15:52:00Z"/>
                    <w:sz w:val="18"/>
                    <w:szCs w:val="20"/>
                  </w:rPr>
                </w:rPrChange>
              </w:rPr>
            </w:pPr>
            <w:ins w:id="407" w:author="Ana Claro [OMIClear]" w:date="2023-10-25T15:52:00Z">
              <w:r w:rsidRPr="0060093B">
                <w:rPr>
                  <w:sz w:val="18"/>
                  <w:szCs w:val="20"/>
                  <w:lang w:val="es-ES"/>
                  <w:rPrChange w:id="408" w:author="Ana Claro [OMIClear]" w:date="2023-10-25T15:53:00Z">
                    <w:rPr>
                      <w:sz w:val="18"/>
                      <w:szCs w:val="20"/>
                    </w:rPr>
                  </w:rPrChange>
                </w:rPr>
                <w:t xml:space="preserve">Si Cuenta de Registro de </w:t>
              </w:r>
              <w:r w:rsidRPr="00C82CC8">
                <w:rPr>
                  <w:sz w:val="18"/>
                  <w:szCs w:val="20"/>
                  <w:u w:val="single"/>
                  <w:lang w:val="es-ES"/>
                  <w:rPrChange w:id="409" w:author="Ana Claro [OMIClear]" w:date="2023-10-25T16:00:00Z">
                    <w:rPr>
                      <w:sz w:val="18"/>
                      <w:szCs w:val="20"/>
                    </w:rPr>
                  </w:rPrChange>
                </w:rPr>
                <w:t>Gas Natural</w:t>
              </w:r>
              <w:r w:rsidRPr="0060093B">
                <w:rPr>
                  <w:sz w:val="18"/>
                  <w:szCs w:val="20"/>
                  <w:lang w:val="es-ES"/>
                  <w:rPrChange w:id="410" w:author="Ana Claro [OMIClear]" w:date="2023-10-25T15:53:00Z">
                    <w:rPr>
                      <w:sz w:val="18"/>
                      <w:szCs w:val="20"/>
                    </w:rPr>
                  </w:rPrChange>
                </w:rPr>
                <w:t xml:space="preserve"> </w:t>
              </w:r>
            </w:ins>
            <w:ins w:id="411" w:author="Ana Claro [OMIClear]" w:date="2023-10-25T15:53:00Z">
              <w:r w:rsidRPr="0060093B">
                <w:rPr>
                  <w:sz w:val="18"/>
                  <w:szCs w:val="20"/>
                  <w:lang w:val="es-ES"/>
                  <w:rPrChange w:id="412" w:author="Ana Claro [OMIClear]" w:date="2023-10-25T15:53:00Z">
                    <w:rPr>
                      <w:sz w:val="18"/>
                      <w:szCs w:val="20"/>
                    </w:rPr>
                  </w:rPrChange>
                </w:rPr>
                <w:t xml:space="preserve">para el </w:t>
              </w:r>
              <w:r w:rsidRPr="0060093B">
                <w:rPr>
                  <w:b/>
                  <w:bCs/>
                  <w:sz w:val="18"/>
                  <w:szCs w:val="20"/>
                  <w:lang w:val="es-ES"/>
                  <w:rPrChange w:id="413" w:author="Ana Claro [OMIClear]" w:date="2023-10-25T15:54:00Z">
                    <w:rPr>
                      <w:sz w:val="18"/>
                      <w:szCs w:val="20"/>
                    </w:rPr>
                  </w:rPrChange>
                </w:rPr>
                <w:t>PVB-ES</w:t>
              </w:r>
            </w:ins>
            <w:ins w:id="414" w:author="Ana Claro [OMIClear]" w:date="2023-10-25T15:52:00Z">
              <w:r w:rsidRPr="0060093B">
                <w:rPr>
                  <w:sz w:val="18"/>
                  <w:szCs w:val="20"/>
                  <w:lang w:val="es-ES"/>
                  <w:rPrChange w:id="415" w:author="Ana Claro [OMIClear]" w:date="2023-10-25T15:53:00Z">
                    <w:rPr>
                      <w:sz w:val="18"/>
                      <w:szCs w:val="20"/>
                    </w:rPr>
                  </w:rPrChange>
                </w:rPr>
                <w:t>:</w:t>
              </w:r>
            </w:ins>
          </w:p>
          <w:tbl>
            <w:tblPr>
              <w:tblpPr w:leftFromText="141" w:rightFromText="141" w:vertAnchor="page" w:horzAnchor="margin" w:tblpY="529"/>
              <w:tblOverlap w:val="never"/>
              <w:tblW w:w="366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tblGridChange w:id="416">
                <w:tblGrid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3"/>
                  <w:gridCol w:w="334"/>
                  <w:gridCol w:w="334"/>
                </w:tblGrid>
              </w:tblGridChange>
            </w:tblGrid>
            <w:tr w:rsidR="00C82CC8" w:rsidRPr="00764BAE" w14:paraId="43F8DD40" w14:textId="77777777" w:rsidTr="00C82CC8">
              <w:trPr>
                <w:trHeight w:val="170"/>
                <w:ins w:id="417" w:author="Ana Claro [OMIClear]" w:date="2023-10-25T15:54:00Z"/>
              </w:trPr>
              <w:tc>
                <w:tcPr>
                  <w:tcW w:w="333" w:type="dxa"/>
                  <w:shd w:val="clear" w:color="auto" w:fill="D9D9D9"/>
                </w:tcPr>
                <w:p w14:paraId="741C3D1D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18" w:author="Ana Claro [OMIClear]" w:date="2023-10-25T15:54:00Z"/>
                      <w:b/>
                      <w:sz w:val="20"/>
                      <w:szCs w:val="20"/>
                    </w:rPr>
                  </w:pPr>
                  <w:ins w:id="419" w:author="Ana Claro [OMIClear]" w:date="2023-10-25T15:54:00Z">
                    <w:r w:rsidRPr="00472127">
                      <w:rPr>
                        <w:b/>
                        <w:sz w:val="20"/>
                        <w:szCs w:val="20"/>
                      </w:rPr>
                      <w:t>N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</w:tcPr>
                <w:p w14:paraId="7A6189D4" w14:textId="7C2C8E2C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0" w:author="Ana Claro [OMIClear]" w:date="2023-10-25T15:54:00Z"/>
                      <w:b/>
                      <w:sz w:val="20"/>
                      <w:szCs w:val="20"/>
                    </w:rPr>
                  </w:pPr>
                  <w:ins w:id="421" w:author="Ana Claro [OMIClear]" w:date="2023-10-25T15:54:00Z">
                    <w:r w:rsidRPr="00472127">
                      <w:rPr>
                        <w:b/>
                        <w:sz w:val="20"/>
                        <w:szCs w:val="20"/>
                      </w:rPr>
                      <w:t>G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</w:tcPr>
                <w:p w14:paraId="0AF17371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2" w:author="Ana Claro [OMIClear]" w:date="2023-10-25T15:54:00Z"/>
                      <w:b/>
                      <w:sz w:val="20"/>
                      <w:szCs w:val="20"/>
                    </w:rPr>
                  </w:pPr>
                  <w:ins w:id="423" w:author="Ana Claro [OMIClear]" w:date="2023-10-25T15:54:00Z">
                    <w:r w:rsidRPr="00472127">
                      <w:rPr>
                        <w:b/>
                        <w:sz w:val="20"/>
                        <w:szCs w:val="20"/>
                      </w:rPr>
                      <w:t>_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</w:tcPr>
                <w:p w14:paraId="6BE67F67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4" w:author="Ana Claro [OMIClear]" w:date="2023-10-25T15:54:00Z"/>
                      <w:b/>
                      <w:sz w:val="20"/>
                      <w:szCs w:val="20"/>
                    </w:rPr>
                  </w:pPr>
                  <w:ins w:id="425" w:author="Ana Claro [OMIClear]" w:date="2023-10-25T15:54:00Z">
                    <w:r w:rsidRPr="00472127">
                      <w:rPr>
                        <w:b/>
                        <w:sz w:val="20"/>
                        <w:szCs w:val="20"/>
                      </w:rPr>
                      <w:t>P</w:t>
                    </w:r>
                  </w:ins>
                </w:p>
              </w:tc>
              <w:tc>
                <w:tcPr>
                  <w:tcW w:w="333" w:type="dxa"/>
                  <w:shd w:val="clear" w:color="auto" w:fill="FFFFFF"/>
                </w:tcPr>
                <w:p w14:paraId="04B28BF5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6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50AFDB18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7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0574FE31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8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74484270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29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D9D9D9"/>
                </w:tcPr>
                <w:p w14:paraId="1329BC13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30" w:author="Ana Claro [OMIClear]" w:date="2023-10-25T15:54:00Z"/>
                      <w:b/>
                      <w:sz w:val="20"/>
                      <w:szCs w:val="20"/>
                    </w:rPr>
                  </w:pPr>
                  <w:ins w:id="431" w:author="Ana Claro [OMIClear]" w:date="2023-10-25T15:54:00Z">
                    <w:r w:rsidRPr="00472127">
                      <w:rPr>
                        <w:b/>
                        <w:sz w:val="20"/>
                        <w:szCs w:val="20"/>
                      </w:rPr>
                      <w:t>T</w:t>
                    </w:r>
                  </w:ins>
                </w:p>
              </w:tc>
              <w:tc>
                <w:tcPr>
                  <w:tcW w:w="334" w:type="dxa"/>
                  <w:shd w:val="clear" w:color="auto" w:fill="FFFFFF"/>
                </w:tcPr>
                <w:p w14:paraId="4320E245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32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4" w:type="dxa"/>
                  <w:shd w:val="clear" w:color="auto" w:fill="FFFFFF"/>
                </w:tcPr>
                <w:p w14:paraId="5F9541D6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33" w:author="Ana Claro [OMIClear]" w:date="2023-10-25T15:54:00Z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260845" w14:textId="77777777" w:rsidR="0060093B" w:rsidRPr="002E4679" w:rsidRDefault="0060093B" w:rsidP="0060093B">
            <w:pPr>
              <w:pStyle w:val="Corpodetexto2"/>
              <w:autoSpaceDE w:val="0"/>
              <w:autoSpaceDN w:val="0"/>
              <w:spacing w:before="120"/>
              <w:rPr>
                <w:ins w:id="434" w:author="Ana Claro [OMIClear]" w:date="2023-10-25T15:51:00Z"/>
                <w:sz w:val="18"/>
                <w:szCs w:val="20"/>
                <w:lang w:val="es-ES"/>
              </w:rPr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PrChange w:id="435" w:author="Ana Claro [OMIClear]" w:date="2023-10-25T17:09:00Z">
              <w:tcPr>
                <w:tcW w:w="3686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</w:tcPr>
            </w:tcPrChange>
          </w:tcPr>
          <w:p w14:paraId="0C181311" w14:textId="77777777" w:rsidR="0060093B" w:rsidRPr="0060093B" w:rsidRDefault="0060093B" w:rsidP="0060093B">
            <w:pPr>
              <w:pStyle w:val="Corpodetexto2"/>
              <w:autoSpaceDE w:val="0"/>
              <w:autoSpaceDN w:val="0"/>
              <w:jc w:val="center"/>
              <w:rPr>
                <w:ins w:id="436" w:author="Ana Claro [OMIClear]" w:date="2023-10-25T15:51:00Z"/>
                <w:b/>
                <w:sz w:val="20"/>
                <w:szCs w:val="20"/>
                <w:lang w:val="es-ES"/>
                <w:rPrChange w:id="437" w:author="Ana Claro [OMIClear]" w:date="2023-10-25T15:53:00Z">
                  <w:rPr>
                    <w:ins w:id="438" w:author="Ana Claro [OMIClear]" w:date="2023-10-25T15:51:00Z"/>
                    <w:b/>
                    <w:sz w:val="20"/>
                    <w:szCs w:val="20"/>
                  </w:rPr>
                </w:rPrChange>
              </w:rPr>
            </w:pPr>
          </w:p>
        </w:tc>
      </w:tr>
      <w:tr w:rsidR="0060093B" w:rsidRPr="0060093B" w14:paraId="00C21D5A" w14:textId="77777777" w:rsidTr="008242DB">
        <w:trPr>
          <w:trHeight w:val="1067"/>
          <w:ins w:id="439" w:author="Ana Claro [OMIClear]" w:date="2023-10-25T15:54:00Z"/>
          <w:trPrChange w:id="440" w:author="Ana Claro [OMIClear]" w:date="2023-10-25T17:09:00Z">
            <w:trPr>
              <w:trHeight w:val="1298"/>
            </w:trPr>
          </w:trPrChange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  <w:tcPrChange w:id="441" w:author="Ana Claro [OMIClear]" w:date="2023-10-25T17:09:00Z">
              <w:tcPr>
                <w:tcW w:w="6378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  <w:vAlign w:val="center"/>
              </w:tcPr>
            </w:tcPrChange>
          </w:tcPr>
          <w:tbl>
            <w:tblPr>
              <w:tblpPr w:leftFromText="141" w:rightFromText="141" w:vertAnchor="page" w:horzAnchor="margin" w:tblpY="529"/>
              <w:tblOverlap w:val="never"/>
              <w:tblW w:w="399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  <w:tblPrChange w:id="442" w:author="Ana Claro [OMIClear]" w:date="2023-10-25T15:56:00Z">
                <w:tblPr>
                  <w:tblpPr w:leftFromText="141" w:rightFromText="141" w:vertAnchor="page" w:horzAnchor="margin" w:tblpY="529"/>
                  <w:tblOverlap w:val="never"/>
                  <w:tblW w:w="3963" w:type="dxa"/>
                  <w:tblBorders>
                    <w:top w:val="single" w:sz="4" w:space="0" w:color="333333"/>
                    <w:left w:val="single" w:sz="4" w:space="0" w:color="333333"/>
                    <w:bottom w:val="single" w:sz="4" w:space="0" w:color="333333"/>
                    <w:right w:val="single" w:sz="4" w:space="0" w:color="333333"/>
                    <w:insideH w:val="single" w:sz="4" w:space="0" w:color="333333"/>
                    <w:insideV w:val="single" w:sz="4" w:space="0" w:color="333333"/>
                  </w:tblBorders>
                  <w:shd w:val="clear" w:color="auto" w:fill="FFFFFF"/>
                  <w:tblLayout w:type="fixed"/>
                  <w:tblLook w:val="01E0" w:firstRow="1" w:lastRow="1" w:firstColumn="1" w:lastColumn="1" w:noHBand="0" w:noVBand="0"/>
                </w:tblPr>
              </w:tblPrChange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334"/>
              <w:tblGridChange w:id="443">
                <w:tblGrid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0"/>
                  <w:gridCol w:w="331"/>
                  <w:gridCol w:w="331"/>
                  <w:gridCol w:w="331"/>
                </w:tblGrid>
              </w:tblGridChange>
            </w:tblGrid>
            <w:tr w:rsidR="0060093B" w:rsidRPr="00764BAE" w14:paraId="106C2DDA" w14:textId="77777777" w:rsidTr="00C82CC8">
              <w:trPr>
                <w:trHeight w:val="217"/>
                <w:ins w:id="444" w:author="Ana Claro [OMIClear]" w:date="2023-10-25T15:55:00Z"/>
                <w:trPrChange w:id="445" w:author="Ana Claro [OMIClear]" w:date="2023-10-25T15:56:00Z">
                  <w:trPr>
                    <w:trHeight w:val="191"/>
                  </w:trPr>
                </w:trPrChange>
              </w:trPr>
              <w:tc>
                <w:tcPr>
                  <w:tcW w:w="333" w:type="dxa"/>
                  <w:shd w:val="clear" w:color="auto" w:fill="D9D9D9"/>
                  <w:tcPrChange w:id="446" w:author="Ana Claro [OMIClear]" w:date="2023-10-25T15:56:00Z">
                    <w:tcPr>
                      <w:tcW w:w="330" w:type="dxa"/>
                      <w:shd w:val="clear" w:color="auto" w:fill="D9D9D9"/>
                    </w:tcPr>
                  </w:tcPrChange>
                </w:tcPr>
                <w:p w14:paraId="289D3C7C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47" w:author="Ana Claro [OMIClear]" w:date="2023-10-25T15:55:00Z"/>
                      <w:b/>
                      <w:sz w:val="20"/>
                      <w:szCs w:val="20"/>
                      <w:lang w:val="es-ES"/>
                    </w:rPr>
                  </w:pPr>
                  <w:ins w:id="448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  <w:lang w:val="es-ES"/>
                      </w:rPr>
                      <w:t>T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  <w:tcPrChange w:id="449" w:author="Ana Claro [OMIClear]" w:date="2023-10-25T15:56:00Z">
                    <w:tcPr>
                      <w:tcW w:w="330" w:type="dxa"/>
                      <w:shd w:val="clear" w:color="auto" w:fill="D9D9D9"/>
                    </w:tcPr>
                  </w:tcPrChange>
                </w:tcPr>
                <w:p w14:paraId="33261EB7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50" w:author="Ana Claro [OMIClear]" w:date="2023-10-25T15:55:00Z"/>
                      <w:b/>
                      <w:sz w:val="20"/>
                      <w:szCs w:val="20"/>
                    </w:rPr>
                  </w:pPr>
                  <w:ins w:id="451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</w:rPr>
                      <w:t>V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  <w:tcPrChange w:id="452" w:author="Ana Claro [OMIClear]" w:date="2023-10-25T15:56:00Z">
                    <w:tcPr>
                      <w:tcW w:w="330" w:type="dxa"/>
                      <w:shd w:val="clear" w:color="auto" w:fill="D9D9D9"/>
                    </w:tcPr>
                  </w:tcPrChange>
                </w:tcPr>
                <w:p w14:paraId="587518C3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53" w:author="Ana Claro [OMIClear]" w:date="2023-10-25T15:55:00Z"/>
                      <w:b/>
                      <w:sz w:val="20"/>
                      <w:szCs w:val="20"/>
                    </w:rPr>
                  </w:pPr>
                  <w:ins w:id="454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</w:rPr>
                      <w:t>B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  <w:tcPrChange w:id="455" w:author="Ana Claro [OMIClear]" w:date="2023-10-25T15:56:00Z">
                    <w:tcPr>
                      <w:tcW w:w="330" w:type="dxa"/>
                      <w:shd w:val="clear" w:color="auto" w:fill="D9D9D9"/>
                    </w:tcPr>
                  </w:tcPrChange>
                </w:tcPr>
                <w:p w14:paraId="1F43D938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56" w:author="Ana Claro [OMIClear]" w:date="2023-10-25T15:55:00Z"/>
                      <w:b/>
                      <w:sz w:val="20"/>
                      <w:szCs w:val="20"/>
                    </w:rPr>
                  </w:pPr>
                  <w:ins w:id="457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</w:rPr>
                      <w:t>_</w:t>
                    </w:r>
                  </w:ins>
                </w:p>
              </w:tc>
              <w:tc>
                <w:tcPr>
                  <w:tcW w:w="333" w:type="dxa"/>
                  <w:shd w:val="clear" w:color="auto" w:fill="D9D9D9"/>
                  <w:tcPrChange w:id="458" w:author="Ana Claro [OMIClear]" w:date="2023-10-25T15:56:00Z">
                    <w:tcPr>
                      <w:tcW w:w="330" w:type="dxa"/>
                      <w:shd w:val="clear" w:color="auto" w:fill="D9D9D9"/>
                    </w:tcPr>
                  </w:tcPrChange>
                </w:tcPr>
                <w:p w14:paraId="08F0EDCC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59" w:author="Ana Claro [OMIClear]" w:date="2023-10-25T15:55:00Z"/>
                      <w:b/>
                      <w:sz w:val="20"/>
                      <w:szCs w:val="20"/>
                    </w:rPr>
                  </w:pPr>
                  <w:ins w:id="460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</w:rPr>
                      <w:t>P</w:t>
                    </w:r>
                  </w:ins>
                </w:p>
              </w:tc>
              <w:tc>
                <w:tcPr>
                  <w:tcW w:w="333" w:type="dxa"/>
                  <w:shd w:val="clear" w:color="auto" w:fill="auto"/>
                  <w:tcPrChange w:id="461" w:author="Ana Claro [OMIClear]" w:date="2023-10-25T15:56:00Z">
                    <w:tcPr>
                      <w:tcW w:w="330" w:type="dxa"/>
                      <w:shd w:val="clear" w:color="auto" w:fill="auto"/>
                    </w:tcPr>
                  </w:tcPrChange>
                </w:tcPr>
                <w:p w14:paraId="1DDF6448" w14:textId="2A78BE9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62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tcPrChange w:id="463" w:author="Ana Claro [OMIClear]" w:date="2023-10-25T15:56:00Z">
                    <w:tcPr>
                      <w:tcW w:w="330" w:type="dxa"/>
                      <w:shd w:val="clear" w:color="auto" w:fill="FFFFFF"/>
                    </w:tcPr>
                  </w:tcPrChange>
                </w:tcPr>
                <w:p w14:paraId="1E16E856" w14:textId="1B0D624A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64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tcPrChange w:id="465" w:author="Ana Claro [OMIClear]" w:date="2023-10-25T15:56:00Z">
                    <w:tcPr>
                      <w:tcW w:w="330" w:type="dxa"/>
                      <w:shd w:val="clear" w:color="auto" w:fill="FFFFFF"/>
                    </w:tcPr>
                  </w:tcPrChange>
                </w:tcPr>
                <w:p w14:paraId="6FDBFE56" w14:textId="19A3D61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66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  <w:tcPrChange w:id="467" w:author="Ana Claro [OMIClear]" w:date="2023-10-25T15:56:00Z">
                    <w:tcPr>
                      <w:tcW w:w="330" w:type="dxa"/>
                      <w:shd w:val="clear" w:color="auto" w:fill="FFFFFF"/>
                    </w:tcPr>
                  </w:tcPrChange>
                </w:tcPr>
                <w:p w14:paraId="65B913F0" w14:textId="46309AF5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68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4" w:type="dxa"/>
                  <w:shd w:val="clear" w:color="auto" w:fill="D9D9D9"/>
                  <w:tcPrChange w:id="469" w:author="Ana Claro [OMIClear]" w:date="2023-10-25T15:56:00Z">
                    <w:tcPr>
                      <w:tcW w:w="331" w:type="dxa"/>
                      <w:shd w:val="clear" w:color="auto" w:fill="D9D9D9"/>
                    </w:tcPr>
                  </w:tcPrChange>
                </w:tcPr>
                <w:p w14:paraId="083ED135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70" w:author="Ana Claro [OMIClear]" w:date="2023-10-25T15:55:00Z"/>
                      <w:b/>
                      <w:sz w:val="20"/>
                      <w:szCs w:val="20"/>
                    </w:rPr>
                  </w:pPr>
                  <w:ins w:id="471" w:author="Ana Claro [OMIClear]" w:date="2023-10-25T15:55:00Z">
                    <w:r w:rsidRPr="00472127">
                      <w:rPr>
                        <w:b/>
                        <w:sz w:val="20"/>
                        <w:szCs w:val="20"/>
                      </w:rPr>
                      <w:t>T</w:t>
                    </w:r>
                  </w:ins>
                </w:p>
              </w:tc>
              <w:tc>
                <w:tcPr>
                  <w:tcW w:w="334" w:type="dxa"/>
                  <w:shd w:val="clear" w:color="auto" w:fill="FFFFFF"/>
                  <w:tcPrChange w:id="472" w:author="Ana Claro [OMIClear]" w:date="2023-10-25T15:56:00Z">
                    <w:tcPr>
                      <w:tcW w:w="331" w:type="dxa"/>
                      <w:shd w:val="clear" w:color="auto" w:fill="FFFFFF"/>
                    </w:tcPr>
                  </w:tcPrChange>
                </w:tcPr>
                <w:p w14:paraId="6CEC8AC2" w14:textId="2BECDD15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73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4" w:type="dxa"/>
                  <w:shd w:val="clear" w:color="auto" w:fill="FFFFFF"/>
                  <w:tcPrChange w:id="474" w:author="Ana Claro [OMIClear]" w:date="2023-10-25T15:56:00Z">
                    <w:tcPr>
                      <w:tcW w:w="331" w:type="dxa"/>
                      <w:shd w:val="clear" w:color="auto" w:fill="FFFFFF"/>
                    </w:tcPr>
                  </w:tcPrChange>
                </w:tcPr>
                <w:p w14:paraId="499430A2" w14:textId="2852C2CF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ins w:id="475" w:author="Ana Claro [OMIClear]" w:date="2023-10-25T15:55:00Z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B5395FE" w14:textId="20421132" w:rsidR="0060093B" w:rsidRDefault="0060093B" w:rsidP="0060093B">
            <w:pPr>
              <w:pStyle w:val="Corpodetexto2"/>
              <w:autoSpaceDE w:val="0"/>
              <w:autoSpaceDN w:val="0"/>
              <w:rPr>
                <w:ins w:id="476" w:author="Ana Claro [OMIClear]" w:date="2023-10-25T15:55:00Z"/>
                <w:sz w:val="18"/>
                <w:szCs w:val="20"/>
                <w:lang w:val="es-ES"/>
              </w:rPr>
            </w:pPr>
            <w:ins w:id="477" w:author="Ana Claro [OMIClear]" w:date="2023-10-25T15:54:00Z">
              <w:r w:rsidRPr="00F5581A">
                <w:rPr>
                  <w:sz w:val="18"/>
                  <w:szCs w:val="20"/>
                  <w:lang w:val="es-ES"/>
                </w:rPr>
                <w:t xml:space="preserve">Si Cuenta de Registro de </w:t>
              </w:r>
              <w:r w:rsidRPr="00C82CC8">
                <w:rPr>
                  <w:sz w:val="18"/>
                  <w:szCs w:val="20"/>
                  <w:u w:val="single"/>
                  <w:lang w:val="es-ES"/>
                  <w:rPrChange w:id="478" w:author="Ana Claro [OMIClear]" w:date="2023-10-25T16:00:00Z">
                    <w:rPr>
                      <w:sz w:val="18"/>
                      <w:szCs w:val="20"/>
                      <w:lang w:val="es-ES"/>
                    </w:rPr>
                  </w:rPrChange>
                </w:rPr>
                <w:t>Gas Natural</w:t>
              </w:r>
              <w:r w:rsidRPr="00F5581A">
                <w:rPr>
                  <w:sz w:val="18"/>
                  <w:szCs w:val="20"/>
                  <w:lang w:val="es-ES"/>
                </w:rPr>
                <w:t xml:space="preserve"> </w:t>
              </w:r>
              <w:r w:rsidRPr="00F5581A">
                <w:rPr>
                  <w:sz w:val="18"/>
                  <w:szCs w:val="20"/>
                  <w:lang w:val="es-ES"/>
                </w:rPr>
                <w:t xml:space="preserve">para el </w:t>
              </w:r>
            </w:ins>
            <w:ins w:id="479" w:author="Ana Claro [OMIClear]" w:date="2023-10-25T16:00:00Z">
              <w:r w:rsidR="00C82CC8">
                <w:rPr>
                  <w:b/>
                  <w:bCs/>
                  <w:sz w:val="18"/>
                  <w:szCs w:val="20"/>
                  <w:lang w:val="es-ES"/>
                </w:rPr>
                <w:t>T</w:t>
              </w:r>
            </w:ins>
            <w:ins w:id="480" w:author="Ana Claro [OMIClear]" w:date="2023-10-25T15:54:00Z">
              <w:r w:rsidRPr="00F5581A">
                <w:rPr>
                  <w:b/>
                  <w:bCs/>
                  <w:sz w:val="18"/>
                  <w:szCs w:val="20"/>
                  <w:lang w:val="es-ES"/>
                </w:rPr>
                <w:t>VB-ES</w:t>
              </w:r>
              <w:r w:rsidRPr="00F5581A">
                <w:rPr>
                  <w:sz w:val="18"/>
                  <w:szCs w:val="20"/>
                  <w:lang w:val="es-ES"/>
                </w:rPr>
                <w:t>:</w:t>
              </w:r>
            </w:ins>
          </w:p>
          <w:p w14:paraId="53E172B2" w14:textId="77777777" w:rsidR="0060093B" w:rsidRPr="00F5581A" w:rsidRDefault="0060093B" w:rsidP="0060093B">
            <w:pPr>
              <w:pStyle w:val="Corpodetexto2"/>
              <w:autoSpaceDE w:val="0"/>
              <w:autoSpaceDN w:val="0"/>
              <w:rPr>
                <w:ins w:id="481" w:author="Ana Claro [OMIClear]" w:date="2023-10-25T15:54:00Z"/>
                <w:sz w:val="18"/>
                <w:szCs w:val="20"/>
                <w:lang w:val="es-ES"/>
              </w:rPr>
            </w:pPr>
          </w:p>
          <w:p w14:paraId="307C133B" w14:textId="77777777" w:rsidR="0060093B" w:rsidRPr="0060093B" w:rsidRDefault="0060093B" w:rsidP="0060093B">
            <w:pPr>
              <w:pStyle w:val="Corpodetexto2"/>
              <w:autoSpaceDE w:val="0"/>
              <w:autoSpaceDN w:val="0"/>
              <w:rPr>
                <w:ins w:id="482" w:author="Ana Claro [OMIClear]" w:date="2023-10-25T15:54:00Z"/>
                <w:sz w:val="18"/>
                <w:szCs w:val="20"/>
                <w:lang w:val="es-ES"/>
              </w:rPr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tcPrChange w:id="483" w:author="Ana Claro [OMIClear]" w:date="2023-10-25T17:09:00Z">
              <w:tcPr>
                <w:tcW w:w="3686" w:type="dxa"/>
                <w:tcBorders>
                  <w:top w:val="dotted" w:sz="4" w:space="0" w:color="404040"/>
                  <w:left w:val="dotted" w:sz="4" w:space="0" w:color="404040"/>
                  <w:bottom w:val="dotted" w:sz="4" w:space="0" w:color="404040"/>
                  <w:right w:val="dotted" w:sz="4" w:space="0" w:color="404040"/>
                </w:tcBorders>
              </w:tcPr>
            </w:tcPrChange>
          </w:tcPr>
          <w:p w14:paraId="22FA8B63" w14:textId="77777777" w:rsidR="0060093B" w:rsidRPr="0060093B" w:rsidRDefault="0060093B" w:rsidP="0060093B">
            <w:pPr>
              <w:pStyle w:val="Corpodetexto2"/>
              <w:autoSpaceDE w:val="0"/>
              <w:autoSpaceDN w:val="0"/>
              <w:jc w:val="center"/>
              <w:rPr>
                <w:ins w:id="484" w:author="Ana Claro [OMIClear]" w:date="2023-10-25T15:54:00Z"/>
                <w:b/>
                <w:sz w:val="20"/>
                <w:szCs w:val="20"/>
                <w:lang w:val="es-ES"/>
              </w:rPr>
            </w:pPr>
          </w:p>
        </w:tc>
      </w:tr>
    </w:tbl>
    <w:p w14:paraId="09644A3A" w14:textId="2CF744B3" w:rsidR="002E4679" w:rsidRPr="002E4679" w:rsidDel="0060093B" w:rsidRDefault="002E4679" w:rsidP="002E4679">
      <w:pPr>
        <w:spacing w:before="120"/>
        <w:ind w:left="357" w:right="-23"/>
        <w:rPr>
          <w:del w:id="485" w:author="Ana Claro [OMIClear]" w:date="2023-10-25T15:51:00Z"/>
          <w:rFonts w:ascii="Arial" w:hAnsi="Arial" w:cs="Arial"/>
          <w:bCs/>
          <w:i/>
          <w:sz w:val="16"/>
          <w:szCs w:val="22"/>
          <w:lang w:val="es-ES"/>
        </w:rPr>
      </w:pPr>
      <w:del w:id="486" w:author="Ana Claro [OMIClear]" w:date="2023-10-25T15:51:00Z"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(3)  En caso de que haya seleccionado arriba el Servicio 2.1 completar aquí solo el código de la C</w:delText>
        </w:r>
        <w:r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ue</w:delText>
        </w:r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nta de Regist</w:delText>
        </w:r>
        <w:r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r</w:delText>
        </w:r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o de Electric</w:delText>
        </w:r>
        <w:r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idad</w:delText>
        </w:r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 xml:space="preserve"> Física. Caso haya seleccionado el Sevicio 2.2, completar solo el código de la </w:delText>
        </w:r>
        <w:r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Cue</w:delText>
        </w:r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nta de Regist</w:delText>
        </w:r>
        <w:r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ro de Ga</w:delText>
        </w:r>
        <w:r w:rsidRPr="002E4679" w:rsidDel="0060093B">
          <w:rPr>
            <w:rFonts w:ascii="Arial" w:hAnsi="Arial" w:cs="Arial"/>
            <w:bCs/>
            <w:i/>
            <w:sz w:val="16"/>
            <w:szCs w:val="22"/>
            <w:lang w:val="es-ES"/>
          </w:rPr>
          <w:delText>s Natural Física.</w:delText>
        </w:r>
      </w:del>
    </w:p>
    <w:p w14:paraId="67804CD7" w14:textId="77777777" w:rsidR="00563B38" w:rsidRPr="002E4679" w:rsidRDefault="00563B38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s-ES" w:eastAsia="pt-PT"/>
        </w:rPr>
      </w:pPr>
    </w:p>
    <w:p w14:paraId="09A77ECB" w14:textId="77777777" w:rsidR="00C82CC8" w:rsidRDefault="00C82CC8" w:rsidP="00C36F1C">
      <w:pPr>
        <w:autoSpaceDE w:val="0"/>
        <w:autoSpaceDN w:val="0"/>
        <w:adjustRightInd w:val="0"/>
        <w:ind w:left="426"/>
        <w:rPr>
          <w:ins w:id="487" w:author="Ana Claro [OMIClear]" w:date="2023-10-25T15:56:00Z"/>
          <w:rFonts w:ascii="Arial" w:hAnsi="Arial" w:cs="Arial"/>
          <w:b/>
          <w:sz w:val="20"/>
          <w:szCs w:val="22"/>
          <w:lang w:val="es-ES" w:eastAsia="pt-PT"/>
        </w:rPr>
      </w:pPr>
    </w:p>
    <w:p w14:paraId="4010AFAB" w14:textId="19E53824" w:rsidR="00C36F1C" w:rsidRPr="002E4679" w:rsidRDefault="002E4679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Fecha</w:t>
      </w:r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>:</w:t>
      </w:r>
      <w:r w:rsidR="00C36F1C" w:rsidRPr="002E4679">
        <w:rPr>
          <w:rFonts w:ascii="Arial" w:hAnsi="Arial" w:cs="Arial"/>
          <w:sz w:val="20"/>
          <w:szCs w:val="22"/>
          <w:lang w:val="es-ES" w:eastAsia="pt-PT"/>
        </w:rPr>
        <w:t xml:space="preserve">  </w:t>
      </w:r>
    </w:p>
    <w:p w14:paraId="5B300B9C" w14:textId="77777777" w:rsidR="00C36F1C" w:rsidRPr="002E4679" w:rsidRDefault="00C36F1C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val="es-ES" w:eastAsia="pt-PT"/>
        </w:rPr>
      </w:pPr>
    </w:p>
    <w:p w14:paraId="1990D294" w14:textId="77777777" w:rsidR="00C82CC8" w:rsidRDefault="00C82CC8" w:rsidP="00C36F1C">
      <w:pPr>
        <w:autoSpaceDE w:val="0"/>
        <w:autoSpaceDN w:val="0"/>
        <w:adjustRightInd w:val="0"/>
        <w:spacing w:line="276" w:lineRule="auto"/>
        <w:ind w:left="426"/>
        <w:rPr>
          <w:ins w:id="488" w:author="Ana Claro [OMIClear]" w:date="2023-10-25T15:56:00Z"/>
          <w:rFonts w:ascii="Arial" w:hAnsi="Arial" w:cs="Arial"/>
          <w:b/>
          <w:sz w:val="20"/>
          <w:szCs w:val="22"/>
          <w:lang w:val="es-ES" w:eastAsia="pt-PT"/>
        </w:rPr>
      </w:pPr>
    </w:p>
    <w:p w14:paraId="5D3A4D5E" w14:textId="29AE2A13" w:rsidR="00C36F1C" w:rsidRPr="002E4679" w:rsidRDefault="002E4679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Firma</w:t>
      </w:r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 xml:space="preserve">: </w:t>
      </w:r>
      <w:r w:rsidR="00C36F1C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 xml:space="preserve"> _______________________________________________________________________</w:t>
      </w:r>
      <w:r w:rsidR="00156445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>________</w:t>
      </w:r>
    </w:p>
    <w:p w14:paraId="20B6E5FE" w14:textId="77777777" w:rsidR="00C36F1C" w:rsidRPr="002E4679" w:rsidRDefault="00C36F1C" w:rsidP="002E4679">
      <w:pPr>
        <w:spacing w:before="60" w:line="276" w:lineRule="auto"/>
        <w:ind w:left="425"/>
        <w:rPr>
          <w:rFonts w:ascii="Arial" w:hAnsi="Arial" w:cs="Arial"/>
          <w:i/>
          <w:sz w:val="18"/>
          <w:szCs w:val="18"/>
          <w:lang w:val="es-ES"/>
        </w:rPr>
      </w:pPr>
      <w:r w:rsidRPr="002E4679">
        <w:rPr>
          <w:rFonts w:ascii="Arial" w:hAnsi="Arial" w:cs="Arial"/>
          <w:i/>
          <w:sz w:val="18"/>
          <w:szCs w:val="18"/>
          <w:lang w:val="es-ES"/>
        </w:rPr>
        <w:t>[Representante d</w:t>
      </w:r>
      <w:r w:rsidR="002E4679" w:rsidRPr="002E4679">
        <w:rPr>
          <w:rFonts w:ascii="Arial" w:hAnsi="Arial" w:cs="Arial"/>
          <w:i/>
          <w:sz w:val="18"/>
          <w:szCs w:val="18"/>
          <w:lang w:val="es-ES"/>
        </w:rPr>
        <w:t>el Agente de Liquidaci</w:t>
      </w:r>
      <w:r w:rsidR="002E4679">
        <w:rPr>
          <w:rFonts w:ascii="Arial" w:hAnsi="Arial" w:cs="Arial"/>
          <w:i/>
          <w:sz w:val="18"/>
          <w:szCs w:val="18"/>
          <w:lang w:val="es-ES"/>
        </w:rPr>
        <w:t>ón</w:t>
      </w:r>
      <w:r w:rsidRPr="002E4679">
        <w:rPr>
          <w:rFonts w:ascii="Arial" w:hAnsi="Arial" w:cs="Arial"/>
          <w:i/>
          <w:sz w:val="18"/>
          <w:szCs w:val="18"/>
          <w:lang w:val="es-ES"/>
        </w:rPr>
        <w:t xml:space="preserve"> </w:t>
      </w:r>
      <w:r w:rsidRPr="00C778E6">
        <w:rPr>
          <w:rFonts w:ascii="Arial" w:hAnsi="Arial" w:cs="Arial"/>
          <w:i/>
          <w:sz w:val="18"/>
          <w:szCs w:val="18"/>
          <w:lang w:val="es-ES"/>
        </w:rPr>
        <w:t>Física]</w:t>
      </w:r>
    </w:p>
    <w:sectPr w:rsidR="00C36F1C" w:rsidRPr="002E4679" w:rsidSect="00214C77">
      <w:headerReference w:type="default" r:id="rId8"/>
      <w:footerReference w:type="default" r:id="rId9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052C6" w14:textId="77777777" w:rsidR="001E28CE" w:rsidRDefault="001E28CE" w:rsidP="00D860A5">
      <w:pPr>
        <w:pStyle w:val="texto"/>
      </w:pPr>
      <w:r>
        <w:separator/>
      </w:r>
    </w:p>
  </w:endnote>
  <w:endnote w:type="continuationSeparator" w:id="0">
    <w:p w14:paraId="2A19DBA0" w14:textId="77777777" w:rsidR="001E28CE" w:rsidRDefault="001E28CE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02D0" w14:textId="77777777" w:rsidR="00442E91" w:rsidRPr="001C1F10" w:rsidRDefault="00653A74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>
      <w:rPr>
        <w:rFonts w:ascii="Arial" w:hAnsi="Arial" w:cs="Arial"/>
        <w:noProof/>
        <w:sz w:val="14"/>
        <w:szCs w:val="14"/>
        <w:lang w:val="en-US"/>
      </w:rPr>
      <w:pict w14:anchorId="6F30CEAC">
        <v:line id="_x0000_s2053" style="position:absolute;z-index:251657728" from="-2.5pt,-1.05pt" to="523.5pt,-1.05pt"/>
      </w:pic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14:paraId="0F70B3F1" w14:textId="77777777"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14:paraId="71B3D7E0" w14:textId="77777777"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B8E5" w14:textId="77777777" w:rsidR="001E28CE" w:rsidRDefault="001E28CE" w:rsidP="00D860A5">
      <w:pPr>
        <w:pStyle w:val="texto"/>
      </w:pPr>
      <w:r>
        <w:separator/>
      </w:r>
    </w:p>
  </w:footnote>
  <w:footnote w:type="continuationSeparator" w:id="0">
    <w:p w14:paraId="3A64A97D" w14:textId="77777777" w:rsidR="001E28CE" w:rsidRDefault="001E28CE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195B" w14:textId="77777777" w:rsidR="00442E91" w:rsidRDefault="000E6A88" w:rsidP="00A45DA6">
    <w:pPr>
      <w:pStyle w:val="Cabealho"/>
      <w:ind w:right="-24"/>
      <w:jc w:val="right"/>
    </w:pPr>
    <w:r>
      <w:pict w14:anchorId="6AA24B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8pt;height:27.6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2449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B448F"/>
    <w:multiLevelType w:val="hybridMultilevel"/>
    <w:tmpl w:val="BCE65C9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E26DE"/>
    <w:multiLevelType w:val="hybridMultilevel"/>
    <w:tmpl w:val="3D926938"/>
    <w:lvl w:ilvl="0" w:tplc="FD705A3C">
      <w:start w:val="1"/>
      <w:numFmt w:val="decimal"/>
      <w:lvlText w:val="(%1)"/>
      <w:lvlJc w:val="left"/>
      <w:pPr>
        <w:ind w:left="194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661" w:hanging="360"/>
      </w:pPr>
    </w:lvl>
    <w:lvl w:ilvl="2" w:tplc="0816001B" w:tentative="1">
      <w:start w:val="1"/>
      <w:numFmt w:val="lowerRoman"/>
      <w:lvlText w:val="%3."/>
      <w:lvlJc w:val="right"/>
      <w:pPr>
        <w:ind w:left="3381" w:hanging="180"/>
      </w:pPr>
    </w:lvl>
    <w:lvl w:ilvl="3" w:tplc="0816000F" w:tentative="1">
      <w:start w:val="1"/>
      <w:numFmt w:val="decimal"/>
      <w:lvlText w:val="%4."/>
      <w:lvlJc w:val="left"/>
      <w:pPr>
        <w:ind w:left="4101" w:hanging="360"/>
      </w:pPr>
    </w:lvl>
    <w:lvl w:ilvl="4" w:tplc="08160019" w:tentative="1">
      <w:start w:val="1"/>
      <w:numFmt w:val="lowerLetter"/>
      <w:lvlText w:val="%5."/>
      <w:lvlJc w:val="left"/>
      <w:pPr>
        <w:ind w:left="4821" w:hanging="360"/>
      </w:pPr>
    </w:lvl>
    <w:lvl w:ilvl="5" w:tplc="0816001B" w:tentative="1">
      <w:start w:val="1"/>
      <w:numFmt w:val="lowerRoman"/>
      <w:lvlText w:val="%6."/>
      <w:lvlJc w:val="right"/>
      <w:pPr>
        <w:ind w:left="5541" w:hanging="180"/>
      </w:pPr>
    </w:lvl>
    <w:lvl w:ilvl="6" w:tplc="0816000F" w:tentative="1">
      <w:start w:val="1"/>
      <w:numFmt w:val="decimal"/>
      <w:lvlText w:val="%7."/>
      <w:lvlJc w:val="left"/>
      <w:pPr>
        <w:ind w:left="6261" w:hanging="360"/>
      </w:pPr>
    </w:lvl>
    <w:lvl w:ilvl="7" w:tplc="08160019" w:tentative="1">
      <w:start w:val="1"/>
      <w:numFmt w:val="lowerLetter"/>
      <w:lvlText w:val="%8."/>
      <w:lvlJc w:val="left"/>
      <w:pPr>
        <w:ind w:left="6981" w:hanging="360"/>
      </w:pPr>
    </w:lvl>
    <w:lvl w:ilvl="8" w:tplc="0816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139742E2"/>
    <w:multiLevelType w:val="multilevel"/>
    <w:tmpl w:val="1A04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sz w:val="1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sz w:val="1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i w:val="0"/>
        <w:sz w:val="1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i w:val="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sz w:val="18"/>
      </w:rPr>
    </w:lvl>
  </w:abstractNum>
  <w:abstractNum w:abstractNumId="5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7E53D5"/>
    <w:multiLevelType w:val="hybridMultilevel"/>
    <w:tmpl w:val="CD967C88"/>
    <w:lvl w:ilvl="0" w:tplc="827A0AA2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B27CF"/>
    <w:multiLevelType w:val="hybridMultilevel"/>
    <w:tmpl w:val="DDBC0D42"/>
    <w:lvl w:ilvl="0" w:tplc="848ED2A4">
      <w:start w:val="1"/>
      <w:numFmt w:val="decimal"/>
      <w:lvlText w:val="(%1)"/>
      <w:lvlJc w:val="left"/>
      <w:pPr>
        <w:ind w:left="1077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797" w:hanging="360"/>
      </w:pPr>
    </w:lvl>
    <w:lvl w:ilvl="2" w:tplc="0816001B" w:tentative="1">
      <w:start w:val="1"/>
      <w:numFmt w:val="lowerRoman"/>
      <w:lvlText w:val="%3."/>
      <w:lvlJc w:val="right"/>
      <w:pPr>
        <w:ind w:left="2517" w:hanging="180"/>
      </w:pPr>
    </w:lvl>
    <w:lvl w:ilvl="3" w:tplc="0816000F" w:tentative="1">
      <w:start w:val="1"/>
      <w:numFmt w:val="decimal"/>
      <w:lvlText w:val="%4."/>
      <w:lvlJc w:val="left"/>
      <w:pPr>
        <w:ind w:left="3237" w:hanging="360"/>
      </w:pPr>
    </w:lvl>
    <w:lvl w:ilvl="4" w:tplc="08160019" w:tentative="1">
      <w:start w:val="1"/>
      <w:numFmt w:val="lowerLetter"/>
      <w:lvlText w:val="%5."/>
      <w:lvlJc w:val="left"/>
      <w:pPr>
        <w:ind w:left="3957" w:hanging="360"/>
      </w:pPr>
    </w:lvl>
    <w:lvl w:ilvl="5" w:tplc="0816001B" w:tentative="1">
      <w:start w:val="1"/>
      <w:numFmt w:val="lowerRoman"/>
      <w:lvlText w:val="%6."/>
      <w:lvlJc w:val="right"/>
      <w:pPr>
        <w:ind w:left="4677" w:hanging="180"/>
      </w:pPr>
    </w:lvl>
    <w:lvl w:ilvl="6" w:tplc="0816000F" w:tentative="1">
      <w:start w:val="1"/>
      <w:numFmt w:val="decimal"/>
      <w:lvlText w:val="%7."/>
      <w:lvlJc w:val="left"/>
      <w:pPr>
        <w:ind w:left="5397" w:hanging="360"/>
      </w:pPr>
    </w:lvl>
    <w:lvl w:ilvl="7" w:tplc="08160019" w:tentative="1">
      <w:start w:val="1"/>
      <w:numFmt w:val="lowerLetter"/>
      <w:lvlText w:val="%8."/>
      <w:lvlJc w:val="left"/>
      <w:pPr>
        <w:ind w:left="6117" w:hanging="360"/>
      </w:pPr>
    </w:lvl>
    <w:lvl w:ilvl="8" w:tplc="08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3027C4"/>
    <w:multiLevelType w:val="hybridMultilevel"/>
    <w:tmpl w:val="7722EEF6"/>
    <w:lvl w:ilvl="0" w:tplc="4920AE5C">
      <w:start w:val="2"/>
      <w:numFmt w:val="decimal"/>
      <w:lvlText w:val="(%1)"/>
      <w:lvlJc w:val="left"/>
      <w:pPr>
        <w:ind w:left="1077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543B6"/>
    <w:multiLevelType w:val="hybridMultilevel"/>
    <w:tmpl w:val="E0BE72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F344F"/>
    <w:multiLevelType w:val="hybridMultilevel"/>
    <w:tmpl w:val="322AE088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A112D4"/>
    <w:multiLevelType w:val="hybridMultilevel"/>
    <w:tmpl w:val="E2E2AC8A"/>
    <w:lvl w:ilvl="0" w:tplc="7AC44ED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7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05ED3"/>
    <w:multiLevelType w:val="hybridMultilevel"/>
    <w:tmpl w:val="5792E58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6193">
    <w:abstractNumId w:val="9"/>
  </w:num>
  <w:num w:numId="2" w16cid:durableId="1360470607">
    <w:abstractNumId w:val="4"/>
  </w:num>
  <w:num w:numId="3" w16cid:durableId="1806702704">
    <w:abstractNumId w:val="18"/>
  </w:num>
  <w:num w:numId="4" w16cid:durableId="1073969275">
    <w:abstractNumId w:val="8"/>
  </w:num>
  <w:num w:numId="5" w16cid:durableId="233006910">
    <w:abstractNumId w:val="17"/>
  </w:num>
  <w:num w:numId="6" w16cid:durableId="2110348450">
    <w:abstractNumId w:val="7"/>
  </w:num>
  <w:num w:numId="7" w16cid:durableId="1236628511">
    <w:abstractNumId w:val="16"/>
  </w:num>
  <w:num w:numId="8" w16cid:durableId="982999736">
    <w:abstractNumId w:val="2"/>
  </w:num>
  <w:num w:numId="9" w16cid:durableId="3287028">
    <w:abstractNumId w:val="5"/>
  </w:num>
  <w:num w:numId="10" w16cid:durableId="91004593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931450">
    <w:abstractNumId w:val="19"/>
  </w:num>
  <w:num w:numId="12" w16cid:durableId="1830368518">
    <w:abstractNumId w:val="10"/>
  </w:num>
  <w:num w:numId="13" w16cid:durableId="1660578622">
    <w:abstractNumId w:val="0"/>
  </w:num>
  <w:num w:numId="14" w16cid:durableId="1729718089">
    <w:abstractNumId w:val="14"/>
  </w:num>
  <w:num w:numId="15" w16cid:durableId="1913002392">
    <w:abstractNumId w:val="13"/>
  </w:num>
  <w:num w:numId="16" w16cid:durableId="980966156">
    <w:abstractNumId w:val="3"/>
  </w:num>
  <w:num w:numId="17" w16cid:durableId="525994369">
    <w:abstractNumId w:val="6"/>
  </w:num>
  <w:num w:numId="18" w16cid:durableId="548079478">
    <w:abstractNumId w:val="15"/>
  </w:num>
  <w:num w:numId="19" w16cid:durableId="1179656258">
    <w:abstractNumId w:val="1"/>
  </w:num>
  <w:num w:numId="20" w16cid:durableId="1023291259">
    <w:abstractNumId w:val="11"/>
  </w:num>
  <w:num w:numId="21" w16cid:durableId="106217095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a Claro [OMIClear]">
    <w15:presenceInfo w15:providerId="AD" w15:userId="S::ana.claro@omiclear.pt::3db9dc56-7f64-4449-b4f4-df97059ecf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NotTrackMoves/>
  <w:defaultTabStop w:val="720"/>
  <w:hyphenationZone w:val="425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72304"/>
    <w:rsid w:val="000A331C"/>
    <w:rsid w:val="000D2321"/>
    <w:rsid w:val="000E3326"/>
    <w:rsid w:val="000E6A88"/>
    <w:rsid w:val="000F329A"/>
    <w:rsid w:val="000F7D10"/>
    <w:rsid w:val="0011668F"/>
    <w:rsid w:val="00140531"/>
    <w:rsid w:val="001439D9"/>
    <w:rsid w:val="00144193"/>
    <w:rsid w:val="00152154"/>
    <w:rsid w:val="00156445"/>
    <w:rsid w:val="00170F41"/>
    <w:rsid w:val="00172119"/>
    <w:rsid w:val="001855A9"/>
    <w:rsid w:val="001A1241"/>
    <w:rsid w:val="001B5BF9"/>
    <w:rsid w:val="001C1B08"/>
    <w:rsid w:val="001C1F10"/>
    <w:rsid w:val="001E0E25"/>
    <w:rsid w:val="001E28CE"/>
    <w:rsid w:val="002001F5"/>
    <w:rsid w:val="00202929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2E4679"/>
    <w:rsid w:val="003262EF"/>
    <w:rsid w:val="00331C9C"/>
    <w:rsid w:val="0033368C"/>
    <w:rsid w:val="00337CFB"/>
    <w:rsid w:val="0034490D"/>
    <w:rsid w:val="00346DAA"/>
    <w:rsid w:val="003B3C26"/>
    <w:rsid w:val="003C7D25"/>
    <w:rsid w:val="003D0FD7"/>
    <w:rsid w:val="003D6D66"/>
    <w:rsid w:val="003F3DD6"/>
    <w:rsid w:val="003F75AD"/>
    <w:rsid w:val="004003F7"/>
    <w:rsid w:val="00401D79"/>
    <w:rsid w:val="004122E0"/>
    <w:rsid w:val="00432D6B"/>
    <w:rsid w:val="00442E91"/>
    <w:rsid w:val="004608EB"/>
    <w:rsid w:val="004779E3"/>
    <w:rsid w:val="004872A9"/>
    <w:rsid w:val="00490367"/>
    <w:rsid w:val="004C18BD"/>
    <w:rsid w:val="004D45A0"/>
    <w:rsid w:val="004D4632"/>
    <w:rsid w:val="004D61E4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60093B"/>
    <w:rsid w:val="006063CB"/>
    <w:rsid w:val="00614AA0"/>
    <w:rsid w:val="00622BE7"/>
    <w:rsid w:val="0062455D"/>
    <w:rsid w:val="006318EE"/>
    <w:rsid w:val="006523E1"/>
    <w:rsid w:val="00653A74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E8A"/>
    <w:rsid w:val="00776E77"/>
    <w:rsid w:val="007C11F6"/>
    <w:rsid w:val="007F7D8D"/>
    <w:rsid w:val="00820492"/>
    <w:rsid w:val="008208AC"/>
    <w:rsid w:val="008242DB"/>
    <w:rsid w:val="0082554B"/>
    <w:rsid w:val="008577AF"/>
    <w:rsid w:val="00861D8B"/>
    <w:rsid w:val="00886125"/>
    <w:rsid w:val="0089152E"/>
    <w:rsid w:val="0089161F"/>
    <w:rsid w:val="008C3D3E"/>
    <w:rsid w:val="008D11D5"/>
    <w:rsid w:val="008D5F86"/>
    <w:rsid w:val="008E109D"/>
    <w:rsid w:val="008E4D0E"/>
    <w:rsid w:val="008E6BEE"/>
    <w:rsid w:val="0090597B"/>
    <w:rsid w:val="0093298B"/>
    <w:rsid w:val="009707EC"/>
    <w:rsid w:val="00980DF2"/>
    <w:rsid w:val="009852E2"/>
    <w:rsid w:val="00987A96"/>
    <w:rsid w:val="009973F3"/>
    <w:rsid w:val="009A0594"/>
    <w:rsid w:val="009A1655"/>
    <w:rsid w:val="009B0B0A"/>
    <w:rsid w:val="009B79C3"/>
    <w:rsid w:val="009C1133"/>
    <w:rsid w:val="009C341D"/>
    <w:rsid w:val="009C5C05"/>
    <w:rsid w:val="009D04D3"/>
    <w:rsid w:val="009D0EDD"/>
    <w:rsid w:val="009E201C"/>
    <w:rsid w:val="00A10884"/>
    <w:rsid w:val="00A33E2F"/>
    <w:rsid w:val="00A45DA6"/>
    <w:rsid w:val="00A85C45"/>
    <w:rsid w:val="00AC383C"/>
    <w:rsid w:val="00AC6972"/>
    <w:rsid w:val="00AD4751"/>
    <w:rsid w:val="00AE7BB6"/>
    <w:rsid w:val="00B007CE"/>
    <w:rsid w:val="00B2744A"/>
    <w:rsid w:val="00B64806"/>
    <w:rsid w:val="00B9562E"/>
    <w:rsid w:val="00BC43D3"/>
    <w:rsid w:val="00BC558D"/>
    <w:rsid w:val="00BC6296"/>
    <w:rsid w:val="00BD3EC6"/>
    <w:rsid w:val="00C108BE"/>
    <w:rsid w:val="00C16823"/>
    <w:rsid w:val="00C32B5D"/>
    <w:rsid w:val="00C335F5"/>
    <w:rsid w:val="00C36F1C"/>
    <w:rsid w:val="00C40A45"/>
    <w:rsid w:val="00C778E6"/>
    <w:rsid w:val="00C81062"/>
    <w:rsid w:val="00C82CC8"/>
    <w:rsid w:val="00CB1018"/>
    <w:rsid w:val="00CD2602"/>
    <w:rsid w:val="00CD55B7"/>
    <w:rsid w:val="00CE5491"/>
    <w:rsid w:val="00D11759"/>
    <w:rsid w:val="00D646E1"/>
    <w:rsid w:val="00D860A5"/>
    <w:rsid w:val="00D921D5"/>
    <w:rsid w:val="00DC79E0"/>
    <w:rsid w:val="00DE1AF9"/>
    <w:rsid w:val="00E055F7"/>
    <w:rsid w:val="00E96406"/>
    <w:rsid w:val="00E976E9"/>
    <w:rsid w:val="00EA02DE"/>
    <w:rsid w:val="00EC6AAB"/>
    <w:rsid w:val="00F1239F"/>
    <w:rsid w:val="00F23AC7"/>
    <w:rsid w:val="00F37A14"/>
    <w:rsid w:val="00F52439"/>
    <w:rsid w:val="00F6326C"/>
    <w:rsid w:val="00F63CDD"/>
    <w:rsid w:val="00FB12B5"/>
    <w:rsid w:val="00FB1EE4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3F62509F"/>
  <w15:chartTrackingRefBased/>
  <w15:docId w15:val="{188E8A8D-1CA0-40B1-BA5F-A578B634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ter">
    <w:name w:val="Corpo de texto 2 Cará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490367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490367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490367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490367"/>
    <w:rPr>
      <w:b/>
      <w:bCs/>
    </w:rPr>
  </w:style>
  <w:style w:type="character" w:customStyle="1" w:styleId="AssuntodecomentrioCarter">
    <w:name w:val="Assunto de comentário Caráter"/>
    <w:link w:val="Assuntodecomentrio"/>
    <w:rsid w:val="00490367"/>
    <w:rPr>
      <w:b/>
      <w:bCs/>
      <w:lang w:eastAsia="en-US"/>
    </w:rPr>
  </w:style>
  <w:style w:type="paragraph" w:styleId="Reviso">
    <w:name w:val="Revision"/>
    <w:hidden/>
    <w:uiPriority w:val="99"/>
    <w:semiHidden/>
    <w:rsid w:val="000E6A8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C3141-8ACA-4133-B79B-0E1C9EBF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Ana Claro [OMIClear]</cp:lastModifiedBy>
  <cp:revision>2</cp:revision>
  <cp:lastPrinted>2006-05-10T11:19:00Z</cp:lastPrinted>
  <dcterms:created xsi:type="dcterms:W3CDTF">2023-10-25T16:10:00Z</dcterms:created>
  <dcterms:modified xsi:type="dcterms:W3CDTF">2023-10-25T16:10:00Z</dcterms:modified>
</cp:coreProperties>
</file>